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Default="00B06C9F" w:rsidP="00962010">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ОБ ОТКРЫТОМ КОНКУРСЕ</w:t>
      </w:r>
    </w:p>
    <w:p w14:paraId="718F3995" w14:textId="0D984813" w:rsidR="00820314" w:rsidRPr="00820314" w:rsidRDefault="00820314" w:rsidP="00962010">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lang w:val="hy-AM"/>
        </w:rPr>
        <w:t>/</w:t>
      </w:r>
      <w:r>
        <w:rPr>
          <w:rFonts w:ascii="GHEA Grapalat" w:hAnsi="GHEA Grapalat"/>
          <w:i w:val="0"/>
          <w:sz w:val="24"/>
          <w:szCs w:val="24"/>
        </w:rPr>
        <w:t>С изменениями/</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2BBE92C2"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820314">
        <w:rPr>
          <w:rFonts w:ascii="GHEA Grapalat" w:hAnsi="GHEA Grapalat"/>
          <w:i w:val="0"/>
          <w:sz w:val="24"/>
          <w:szCs w:val="24"/>
        </w:rPr>
        <w:t>11</w:t>
      </w:r>
      <w:r w:rsidR="00B06C9F">
        <w:rPr>
          <w:rFonts w:ascii="GHEA Grapalat" w:hAnsi="GHEA Grapalat"/>
          <w:i w:val="0"/>
          <w:sz w:val="24"/>
          <w:szCs w:val="24"/>
          <w:lang w:val="hy-AM"/>
        </w:rPr>
        <w:t xml:space="preserve"> </w:t>
      </w:r>
      <w:r w:rsidR="00A665F1">
        <w:rPr>
          <w:rFonts w:ascii="GHEA Grapalat" w:hAnsi="GHEA Grapalat"/>
          <w:i w:val="0"/>
          <w:sz w:val="24"/>
          <w:szCs w:val="24"/>
        </w:rPr>
        <w:t>июл</w:t>
      </w:r>
      <w:r w:rsidR="000E7B53">
        <w:rPr>
          <w:rFonts w:ascii="GHEA Grapalat" w:hAnsi="GHEA Grapalat"/>
          <w:i w:val="0"/>
          <w:sz w:val="24"/>
          <w:szCs w:val="24"/>
        </w:rPr>
        <w:t>я</w:t>
      </w:r>
      <w:r w:rsidRPr="00521A49">
        <w:rPr>
          <w:rFonts w:ascii="GHEA Grapalat" w:hAnsi="GHEA Grapalat"/>
          <w:i w:val="0"/>
          <w:sz w:val="24"/>
          <w:szCs w:val="24"/>
        </w:rPr>
        <w:t xml:space="preserve"> </w:t>
      </w:r>
      <w:r w:rsidR="000F04A8">
        <w:rPr>
          <w:rFonts w:ascii="GHEA Grapalat" w:hAnsi="GHEA Grapalat"/>
          <w:i w:val="0"/>
          <w:sz w:val="24"/>
          <w:szCs w:val="24"/>
        </w:rPr>
        <w:t>2025</w:t>
      </w:r>
      <w:r w:rsidRPr="00521A49">
        <w:rPr>
          <w:rFonts w:ascii="GHEA Grapalat" w:hAnsi="GHEA Grapalat"/>
          <w:i w:val="0"/>
          <w:sz w:val="24"/>
          <w:szCs w:val="24"/>
        </w:rPr>
        <w:t xml:space="preserve"> года № 1</w:t>
      </w:r>
    </w:p>
    <w:p w14:paraId="768FFB1E" w14:textId="5F66F81A"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A665F1">
        <w:rPr>
          <w:rFonts w:ascii="GHEA Grapalat" w:hAnsi="GHEA Grapalat"/>
          <w:b/>
          <w:i w:val="0"/>
          <w:sz w:val="24"/>
          <w:szCs w:val="24"/>
        </w:rPr>
        <w:t>2025-06</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r w:rsidRPr="00521A49">
        <w:rPr>
          <w:rFonts w:ascii="GHEA Grapalat" w:hAnsi="GHEA Grapalat"/>
        </w:rPr>
        <w:t>Гераци,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28F5E68C"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0F04A8">
        <w:rPr>
          <w:rFonts w:ascii="GHEA Grapalat" w:hAnsi="GHEA Grapalat"/>
          <w:b/>
        </w:rPr>
        <w:t>Вакцины против ветряной оспы</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05C8674A"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Гераци, д. 12 в документарной форме, до 1</w:t>
      </w:r>
      <w:r w:rsidR="00D54154">
        <w:rPr>
          <w:rFonts w:ascii="GHEA Grapalat" w:hAnsi="GHEA Grapalat"/>
          <w:b/>
          <w:i w:val="0"/>
          <w:spacing w:val="-6"/>
          <w:sz w:val="24"/>
          <w:szCs w:val="24"/>
        </w:rPr>
        <w:t>1</w:t>
      </w:r>
      <w:r w:rsidRPr="00521A49">
        <w:rPr>
          <w:rFonts w:ascii="GHEA Grapalat" w:hAnsi="GHEA Grapalat"/>
          <w:b/>
          <w:i w:val="0"/>
          <w:spacing w:val="-6"/>
          <w:sz w:val="24"/>
          <w:szCs w:val="24"/>
        </w:rPr>
        <w:t xml:space="preserve">:30 часов </w:t>
      </w:r>
      <w:r w:rsidR="00A665F1">
        <w:rPr>
          <w:rFonts w:ascii="GHEA Grapalat" w:hAnsi="GHEA Grapalat"/>
          <w:b/>
          <w:i w:val="0"/>
          <w:spacing w:val="-6"/>
          <w:sz w:val="24"/>
          <w:szCs w:val="24"/>
        </w:rPr>
        <w:t>41</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0D6F6F9E"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Гераци, д. 12, в </w:t>
      </w:r>
      <w:r w:rsidR="002156A2">
        <w:rPr>
          <w:rFonts w:ascii="GHEA Grapalat" w:hAnsi="GHEA Grapalat"/>
          <w:b/>
          <w:i w:val="0"/>
          <w:spacing w:val="-6"/>
          <w:sz w:val="24"/>
          <w:szCs w:val="24"/>
        </w:rPr>
        <w:t>1</w:t>
      </w:r>
      <w:r w:rsidR="00D54154">
        <w:rPr>
          <w:rFonts w:ascii="GHEA Grapalat" w:hAnsi="GHEA Grapalat"/>
          <w:b/>
          <w:i w:val="0"/>
          <w:spacing w:val="-6"/>
          <w:sz w:val="24"/>
          <w:szCs w:val="24"/>
        </w:rPr>
        <w:t>1</w:t>
      </w:r>
      <w:r w:rsidR="002156A2">
        <w:rPr>
          <w:rFonts w:ascii="GHEA Grapalat" w:hAnsi="GHEA Grapalat"/>
          <w:b/>
          <w:i w:val="0"/>
          <w:spacing w:val="-6"/>
          <w:sz w:val="24"/>
          <w:szCs w:val="24"/>
        </w:rPr>
        <w:t xml:space="preserve">:30 </w:t>
      </w:r>
      <w:r w:rsidRPr="00521A49">
        <w:rPr>
          <w:rFonts w:ascii="GHEA Grapalat" w:hAnsi="GHEA Grapalat"/>
          <w:b/>
          <w:i w:val="0"/>
          <w:spacing w:val="-6"/>
          <w:sz w:val="24"/>
          <w:szCs w:val="24"/>
        </w:rPr>
        <w:t xml:space="preserve">часов </w:t>
      </w:r>
      <w:r w:rsidR="00820314">
        <w:rPr>
          <w:rFonts w:ascii="GHEA Grapalat" w:hAnsi="GHEA Grapalat"/>
          <w:b/>
          <w:i w:val="0"/>
          <w:spacing w:val="-6"/>
          <w:sz w:val="24"/>
          <w:szCs w:val="24"/>
        </w:rPr>
        <w:t>21</w:t>
      </w:r>
      <w:r w:rsidR="003E2F32">
        <w:rPr>
          <w:rFonts w:ascii="GHEA Grapalat" w:hAnsi="GHEA Grapalat"/>
          <w:b/>
          <w:i w:val="0"/>
          <w:spacing w:val="-6"/>
          <w:sz w:val="24"/>
          <w:szCs w:val="24"/>
        </w:rPr>
        <w:t xml:space="preserve"> </w:t>
      </w:r>
      <w:r w:rsidR="000E7B53">
        <w:rPr>
          <w:rFonts w:ascii="GHEA Grapalat" w:hAnsi="GHEA Grapalat"/>
          <w:b/>
          <w:i w:val="0"/>
          <w:spacing w:val="-6"/>
          <w:sz w:val="24"/>
          <w:szCs w:val="24"/>
        </w:rPr>
        <w:t>а</w:t>
      </w:r>
      <w:r w:rsidR="00A665F1">
        <w:rPr>
          <w:rFonts w:ascii="GHEA Grapalat" w:hAnsi="GHEA Grapalat"/>
          <w:b/>
          <w:i w:val="0"/>
          <w:spacing w:val="-6"/>
          <w:sz w:val="24"/>
          <w:szCs w:val="24"/>
        </w:rPr>
        <w:t>вгуста</w:t>
      </w:r>
      <w:r w:rsidR="0023148F">
        <w:rPr>
          <w:rFonts w:ascii="GHEA Grapalat" w:hAnsi="GHEA Grapalat"/>
          <w:b/>
          <w:i w:val="0"/>
          <w:spacing w:val="-6"/>
          <w:sz w:val="24"/>
          <w:szCs w:val="24"/>
        </w:rPr>
        <w:t xml:space="preserve"> 202</w:t>
      </w:r>
      <w:r w:rsidR="00296900">
        <w:rPr>
          <w:rFonts w:ascii="GHEA Grapalat" w:hAnsi="GHEA Grapalat"/>
          <w:b/>
          <w:i w:val="0"/>
          <w:spacing w:val="-6"/>
          <w:sz w:val="24"/>
          <w:szCs w:val="24"/>
        </w:rPr>
        <w:t>5</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Вардан Оганнисян</w:t>
      </w:r>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42A4A1B7"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A665F1">
        <w:rPr>
          <w:rFonts w:ascii="GHEA Grapalat" w:hAnsi="GHEA Grapalat"/>
          <w:b/>
        </w:rPr>
        <w:t>2025-06</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820314">
        <w:rPr>
          <w:rFonts w:ascii="GHEA Grapalat" w:hAnsi="GHEA Grapalat"/>
        </w:rPr>
        <w:t>11</w:t>
      </w:r>
      <w:r w:rsidR="00067349">
        <w:rPr>
          <w:rFonts w:ascii="GHEA Grapalat" w:hAnsi="GHEA Grapalat"/>
        </w:rPr>
        <w:t xml:space="preserve"> </w:t>
      </w:r>
      <w:r w:rsidR="00A665F1">
        <w:rPr>
          <w:rFonts w:ascii="GHEA Grapalat" w:hAnsi="GHEA Grapalat"/>
        </w:rPr>
        <w:t>июл</w:t>
      </w:r>
      <w:r w:rsidR="000E7B53" w:rsidRPr="000E7B53">
        <w:rPr>
          <w:rFonts w:ascii="GHEA Grapalat" w:hAnsi="GHEA Grapalat"/>
        </w:rPr>
        <w:t>я</w:t>
      </w:r>
      <w:r w:rsidR="0023148F">
        <w:rPr>
          <w:rFonts w:ascii="GHEA Grapalat" w:hAnsi="GHEA Grapalat"/>
        </w:rPr>
        <w:t xml:space="preserve"> </w:t>
      </w:r>
      <w:r w:rsidR="000F04A8">
        <w:rPr>
          <w:rFonts w:ascii="GHEA Grapalat" w:hAnsi="GHEA Grapalat"/>
        </w:rPr>
        <w:t>2025</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4500B5CB"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0F04A8">
        <w:rPr>
          <w:rFonts w:ascii="GHEA Grapalat" w:hAnsi="GHEA Grapalat"/>
          <w:b/>
        </w:rPr>
        <w:t>ВАКЦИНЫ ПРОТИВ ВЕТРЯНОЙ ОСПЫ</w:t>
      </w:r>
      <w:r w:rsidR="00B06C9F">
        <w:rPr>
          <w:rFonts w:ascii="GHEA Grapalat" w:hAnsi="GHEA Grapalat"/>
          <w:b/>
        </w:rPr>
        <w:t xml:space="preserve"> </w:t>
      </w:r>
      <w:r w:rsidRPr="0023148F">
        <w:rPr>
          <w:rFonts w:ascii="GHEA Grapalat" w:hAnsi="GHEA Grapalat"/>
          <w:b/>
        </w:rPr>
        <w:t>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22D88AB8"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0F04A8">
        <w:rPr>
          <w:rFonts w:ascii="GHEA Grapalat" w:hAnsi="GHEA Grapalat"/>
          <w:b/>
        </w:rPr>
        <w:t>ВАКЦИНЫ ПРОТИВ ВЕТРЯНОЙ ОСПЫ</w:t>
      </w:r>
      <w:r w:rsidR="00B06C9F">
        <w:rPr>
          <w:rFonts w:ascii="GHEA Grapalat" w:hAnsi="GHEA Grapalat"/>
          <w:b/>
        </w:rPr>
        <w:t xml:space="preserve">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50EB091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0E7B53">
        <w:rPr>
          <w:rFonts w:ascii="GHEA Grapalat" w:hAnsi="GHEA Grapalat"/>
        </w:rPr>
        <w:t xml:space="preserve"> </w:t>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2109963E"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0E7B53">
        <w:rPr>
          <w:rFonts w:ascii="GHEA Grapalat" w:hAnsi="GHEA Grapalat"/>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32A22569"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A665F1">
        <w:rPr>
          <w:rFonts w:ascii="GHEA Grapalat" w:hAnsi="GHEA Grapalat"/>
          <w:b/>
        </w:rPr>
        <w:t>2025-06</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03E3EFA9" w14:textId="27437294" w:rsidR="00CE1561" w:rsidRPr="00521A49" w:rsidRDefault="00845AA5" w:rsidP="00CE1561">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0F04A8">
        <w:rPr>
          <w:rFonts w:ascii="GHEA Grapalat" w:hAnsi="GHEA Grapalat"/>
          <w:b/>
          <w:i w:val="0"/>
          <w:sz w:val="24"/>
          <w:szCs w:val="24"/>
        </w:rPr>
        <w:t>Вакцины против ветряной оспы</w:t>
      </w:r>
      <w:r w:rsidR="00B06C9F">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w:t>
      </w:r>
      <w:r w:rsidR="00CE1561" w:rsidRPr="00521A49">
        <w:rPr>
          <w:rFonts w:ascii="GHEA Grapalat" w:hAnsi="GHEA Grapalat"/>
          <w:i w:val="0"/>
          <w:sz w:val="24"/>
          <w:szCs w:val="24"/>
        </w:rPr>
        <w:t xml:space="preserve">сгруппированы в </w:t>
      </w:r>
      <w:r w:rsidR="00CE1561">
        <w:rPr>
          <w:rFonts w:ascii="GHEA Grapalat" w:hAnsi="GHEA Grapalat"/>
          <w:i w:val="0"/>
          <w:sz w:val="24"/>
          <w:szCs w:val="24"/>
        </w:rPr>
        <w:t>7</w:t>
      </w:r>
      <w:r w:rsidR="00CE1561" w:rsidRPr="00496378">
        <w:rPr>
          <w:rFonts w:ascii="GHEA Grapalat" w:hAnsi="GHEA Grapalat"/>
          <w:i w:val="0"/>
          <w:sz w:val="24"/>
          <w:szCs w:val="24"/>
        </w:rPr>
        <w:t xml:space="preserve"> лотов:</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452"/>
        <w:gridCol w:w="6810"/>
      </w:tblGrid>
      <w:tr w:rsidR="00CE1561" w:rsidRPr="00521A49" w14:paraId="03F98DFA" w14:textId="77777777" w:rsidTr="00A665F1">
        <w:trPr>
          <w:jc w:val="center"/>
        </w:trPr>
        <w:tc>
          <w:tcPr>
            <w:tcW w:w="3160" w:type="dxa"/>
            <w:gridSpan w:val="2"/>
            <w:vAlign w:val="center"/>
          </w:tcPr>
          <w:p w14:paraId="5A6DCC28" w14:textId="77777777" w:rsidR="00CE1561" w:rsidRPr="00521A49" w:rsidRDefault="00CE1561" w:rsidP="00376764">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6810" w:type="dxa"/>
            <w:vMerge w:val="restart"/>
            <w:vAlign w:val="center"/>
          </w:tcPr>
          <w:p w14:paraId="413E095A" w14:textId="77777777" w:rsidR="00CE1561" w:rsidRPr="00521A49" w:rsidRDefault="00CE1561" w:rsidP="00376764">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CE1561" w:rsidRPr="00521A49" w14:paraId="297D20A5" w14:textId="77777777" w:rsidTr="00A665F1">
        <w:trPr>
          <w:jc w:val="center"/>
        </w:trPr>
        <w:tc>
          <w:tcPr>
            <w:tcW w:w="708" w:type="dxa"/>
            <w:vAlign w:val="center"/>
          </w:tcPr>
          <w:p w14:paraId="17C85FDA" w14:textId="77777777" w:rsidR="00CE1561" w:rsidRPr="00521A49" w:rsidRDefault="00CE1561" w:rsidP="00376764">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2452" w:type="dxa"/>
            <w:vAlign w:val="center"/>
          </w:tcPr>
          <w:p w14:paraId="7D11F23A" w14:textId="77777777" w:rsidR="00CE1561" w:rsidRDefault="00CE1561" w:rsidP="00376764">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34869894" w14:textId="77777777" w:rsidR="00CE1561" w:rsidRPr="00521A49" w:rsidRDefault="00CE1561" w:rsidP="00376764">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6810" w:type="dxa"/>
            <w:vMerge/>
            <w:vAlign w:val="center"/>
          </w:tcPr>
          <w:p w14:paraId="2A9822D5" w14:textId="77777777" w:rsidR="00CE1561" w:rsidRPr="00521A49" w:rsidRDefault="00CE1561" w:rsidP="00376764">
            <w:pPr>
              <w:pStyle w:val="BodyTextIndent2"/>
              <w:widowControl w:val="0"/>
              <w:spacing w:after="120" w:line="240" w:lineRule="auto"/>
              <w:ind w:firstLine="567"/>
              <w:rPr>
                <w:rFonts w:ascii="GHEA Grapalat" w:hAnsi="GHEA Grapalat"/>
                <w:b/>
                <w:i/>
                <w:sz w:val="22"/>
                <w:szCs w:val="22"/>
              </w:rPr>
            </w:pPr>
          </w:p>
        </w:tc>
      </w:tr>
      <w:tr w:rsidR="00A665F1" w:rsidRPr="00521A49" w14:paraId="17FA4F6E" w14:textId="77777777" w:rsidTr="00A665F1">
        <w:trPr>
          <w:jc w:val="center"/>
        </w:trPr>
        <w:tc>
          <w:tcPr>
            <w:tcW w:w="708" w:type="dxa"/>
            <w:vAlign w:val="center"/>
          </w:tcPr>
          <w:p w14:paraId="405A168F" w14:textId="77777777" w:rsidR="00A665F1" w:rsidRPr="001A0D5B" w:rsidRDefault="00A665F1" w:rsidP="00A665F1">
            <w:pPr>
              <w:pStyle w:val="BodyTextIndent2"/>
              <w:widowControl w:val="0"/>
              <w:spacing w:line="240" w:lineRule="auto"/>
              <w:ind w:right="113" w:firstLine="0"/>
              <w:jc w:val="center"/>
              <w:rPr>
                <w:rFonts w:ascii="GHEA Grapalat" w:hAnsi="GHEA Grapalat"/>
              </w:rPr>
            </w:pPr>
            <w:r w:rsidRPr="001A0D5B">
              <w:rPr>
                <w:rFonts w:ascii="GHEA Grapalat" w:hAnsi="GHEA Grapalat"/>
              </w:rPr>
              <w:t>1</w:t>
            </w:r>
          </w:p>
        </w:tc>
        <w:tc>
          <w:tcPr>
            <w:tcW w:w="2452" w:type="dxa"/>
            <w:vAlign w:val="center"/>
          </w:tcPr>
          <w:p w14:paraId="5B2043C4" w14:textId="60250E0E" w:rsidR="00A665F1" w:rsidRPr="00A665F1" w:rsidRDefault="00A665F1" w:rsidP="00A665F1">
            <w:pPr>
              <w:pStyle w:val="BodyTextIndent2"/>
              <w:widowControl w:val="0"/>
              <w:spacing w:line="240" w:lineRule="auto"/>
              <w:ind w:right="113" w:firstLine="0"/>
              <w:jc w:val="center"/>
              <w:rPr>
                <w:rFonts w:ascii="GHEA Grapalat" w:hAnsi="GHEA Grapalat"/>
              </w:rPr>
            </w:pPr>
            <w:r w:rsidRPr="00A665F1">
              <w:rPr>
                <w:rFonts w:ascii="GHEA Grapalat" w:hAnsi="GHEA Grapalat"/>
              </w:rPr>
              <w:t>650 000 000,0</w:t>
            </w:r>
          </w:p>
        </w:tc>
        <w:tc>
          <w:tcPr>
            <w:tcW w:w="6810" w:type="dxa"/>
            <w:vAlign w:val="center"/>
          </w:tcPr>
          <w:p w14:paraId="5D91334E" w14:textId="34BDC1C0" w:rsidR="00A665F1" w:rsidRPr="00AF0993" w:rsidRDefault="00A665F1" w:rsidP="00A665F1">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i w:val="0"/>
                <w:sz w:val="24"/>
                <w:szCs w:val="24"/>
              </w:rPr>
              <w:t>Вакцина против ветряной оспы</w:t>
            </w:r>
            <w:r w:rsidRPr="00AF0993">
              <w:rPr>
                <w:rFonts w:ascii="GHEA Grapalat" w:hAnsi="GHEA Grapalat"/>
                <w:i w:val="0"/>
                <w:sz w:val="24"/>
                <w:szCs w:val="24"/>
              </w:rPr>
              <w:t xml:space="preserve"> </w:t>
            </w:r>
          </w:p>
          <w:p w14:paraId="7FD48B8B" w14:textId="266A2E53" w:rsidR="00A665F1" w:rsidRPr="00AF0993" w:rsidRDefault="00A665F1" w:rsidP="00A665F1">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/для детей и взпослых/</w:t>
            </w:r>
          </w:p>
        </w:tc>
      </w:tr>
      <w:tr w:rsidR="00A665F1" w:rsidRPr="00521A49" w14:paraId="159B5E98" w14:textId="77777777" w:rsidTr="00A665F1">
        <w:trPr>
          <w:jc w:val="center"/>
        </w:trPr>
        <w:tc>
          <w:tcPr>
            <w:tcW w:w="708" w:type="dxa"/>
            <w:vAlign w:val="center"/>
          </w:tcPr>
          <w:p w14:paraId="60E34183" w14:textId="0488A0EC" w:rsidR="00A665F1" w:rsidRPr="001A0D5B" w:rsidRDefault="00A665F1" w:rsidP="00A665F1">
            <w:pPr>
              <w:pStyle w:val="BodyTextIndent2"/>
              <w:widowControl w:val="0"/>
              <w:spacing w:line="240" w:lineRule="auto"/>
              <w:ind w:right="113" w:firstLine="0"/>
              <w:jc w:val="center"/>
              <w:rPr>
                <w:rFonts w:ascii="GHEA Grapalat" w:hAnsi="GHEA Grapalat"/>
              </w:rPr>
            </w:pPr>
            <w:r>
              <w:rPr>
                <w:rFonts w:ascii="GHEA Grapalat" w:hAnsi="GHEA Grapalat"/>
              </w:rPr>
              <w:t>2</w:t>
            </w:r>
          </w:p>
        </w:tc>
        <w:tc>
          <w:tcPr>
            <w:tcW w:w="2452" w:type="dxa"/>
            <w:vAlign w:val="center"/>
          </w:tcPr>
          <w:p w14:paraId="09552279" w14:textId="08991B83" w:rsidR="00A665F1" w:rsidRPr="00A665F1" w:rsidRDefault="00A665F1" w:rsidP="00A665F1">
            <w:pPr>
              <w:pStyle w:val="BodyTextIndent2"/>
              <w:widowControl w:val="0"/>
              <w:spacing w:line="240" w:lineRule="auto"/>
              <w:ind w:right="113" w:firstLine="0"/>
              <w:jc w:val="center"/>
              <w:rPr>
                <w:rFonts w:ascii="GHEA Grapalat" w:hAnsi="GHEA Grapalat"/>
              </w:rPr>
            </w:pPr>
            <w:r w:rsidRPr="00A665F1">
              <w:rPr>
                <w:rFonts w:ascii="GHEA Grapalat" w:hAnsi="GHEA Grapalat"/>
              </w:rPr>
              <w:t>150 000 000,0</w:t>
            </w:r>
          </w:p>
        </w:tc>
        <w:tc>
          <w:tcPr>
            <w:tcW w:w="6810" w:type="dxa"/>
            <w:vAlign w:val="center"/>
          </w:tcPr>
          <w:p w14:paraId="310945B8" w14:textId="77777777" w:rsidR="00A665F1" w:rsidRPr="00AF0993" w:rsidRDefault="00A665F1" w:rsidP="00A665F1">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i w:val="0"/>
                <w:sz w:val="24"/>
                <w:szCs w:val="24"/>
              </w:rPr>
              <w:t>Вакцина против ветряной оспы</w:t>
            </w:r>
            <w:r w:rsidRPr="00AF0993">
              <w:rPr>
                <w:rFonts w:ascii="GHEA Grapalat" w:hAnsi="GHEA Grapalat"/>
                <w:i w:val="0"/>
                <w:sz w:val="24"/>
                <w:szCs w:val="24"/>
              </w:rPr>
              <w:t xml:space="preserve"> </w:t>
            </w:r>
          </w:p>
          <w:p w14:paraId="2218344E" w14:textId="2354995E" w:rsidR="00A665F1" w:rsidRDefault="00A665F1" w:rsidP="00A665F1">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/для детей/</w:t>
            </w:r>
          </w:p>
        </w:tc>
      </w:tr>
    </w:tbl>
    <w:p w14:paraId="5E16A5FD" w14:textId="61EEDEAF" w:rsidR="006173D4" w:rsidRPr="00521A49" w:rsidRDefault="00816505" w:rsidP="00CE1561">
      <w:pPr>
        <w:pStyle w:val="Heading3"/>
        <w:keepNext w:val="0"/>
        <w:widowControl w:val="0"/>
        <w:tabs>
          <w:tab w:val="left" w:pos="1134"/>
        </w:tabs>
        <w:spacing w:line="240" w:lineRule="auto"/>
        <w:ind w:firstLine="567"/>
        <w:contextualSpacing/>
        <w:jc w:val="both"/>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79E2CBA3" w14:textId="77777777" w:rsidR="003E235C" w:rsidRPr="003E235C" w:rsidRDefault="003E235C" w:rsidP="00962010">
      <w:pPr>
        <w:widowControl w:val="0"/>
        <w:spacing w:after="160"/>
        <w:jc w:val="center"/>
        <w:rPr>
          <w:rFonts w:ascii="GHEA Grapalat" w:hAnsi="GHEA Grapalat"/>
          <w:b/>
          <w:color w:val="FF0000"/>
        </w:rPr>
      </w:pPr>
    </w:p>
    <w:p w14:paraId="5ED86821" w14:textId="77777777" w:rsidR="003E235C" w:rsidRPr="009044F1" w:rsidRDefault="003E235C" w:rsidP="003E235C">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Pr>
          <w:rFonts w:ascii="GHEA Grapalat" w:hAnsi="GHEA Grapalat"/>
          <w:b/>
        </w:rPr>
        <w:t>ПОРЯДОК ИХ ОЦЕНКИ, УСЛОВИЯ ПРЕДСТАВЛЕНИЯ ОБЕСПЕЧЕНИЯ КВАЛИФИКАЦИИ В СЛУЧАЕ ПРИЗНАНИЯ ОТОБРАННЫМ  УЧАСТНИКОМ</w:t>
      </w:r>
      <w:r>
        <w:rPr>
          <w:rFonts w:ascii="GHEA Grapalat" w:hAnsi="GHEA Grapalat"/>
          <w:b/>
        </w:rPr>
        <w:br/>
      </w:r>
    </w:p>
    <w:p w14:paraId="2F1FAB35" w14:textId="77777777" w:rsidR="003E235C" w:rsidRPr="009044F1" w:rsidRDefault="003E235C" w:rsidP="003E235C">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CF7D556" w14:textId="77777777" w:rsidR="003E235C" w:rsidRPr="009044F1"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AC03036" w14:textId="77777777" w:rsidR="003E235C" w:rsidRPr="003240F7"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3A067E14" w14:textId="77777777" w:rsidR="003E235C" w:rsidRPr="009044F1"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61FA5DA" w14:textId="77777777" w:rsidR="003E235C" w:rsidRPr="009044F1"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272A54D8" w14:textId="77777777" w:rsidR="003E235C"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5F1D76">
        <w:rPr>
          <w:rFonts w:ascii="GHEA Grapalat" w:hAnsi="GHEA Grapalat"/>
        </w:rPr>
        <w:t>;</w:t>
      </w:r>
    </w:p>
    <w:p w14:paraId="1E05A23C" w14:textId="77777777" w:rsidR="003E235C" w:rsidRDefault="003E235C" w:rsidP="003E235C">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92DA160" w14:textId="77777777" w:rsidR="003E235C" w:rsidRDefault="003E235C" w:rsidP="003E235C">
      <w:pPr>
        <w:widowControl w:val="0"/>
        <w:tabs>
          <w:tab w:val="left" w:pos="1134"/>
        </w:tabs>
        <w:spacing w:after="160"/>
        <w:ind w:firstLine="567"/>
        <w:jc w:val="both"/>
        <w:rPr>
          <w:rFonts w:ascii="GHEA Grapalat" w:hAnsi="GHEA Grapalat"/>
        </w:rPr>
      </w:pPr>
    </w:p>
    <w:p w14:paraId="4694C7F3" w14:textId="77777777" w:rsidR="003E235C"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4C79A94" w14:textId="77777777" w:rsidR="003E235C" w:rsidRPr="006622A4" w:rsidRDefault="003E235C" w:rsidP="003E235C">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08820FCA" w14:textId="77777777" w:rsidR="003E235C" w:rsidRPr="006622A4" w:rsidRDefault="003E235C" w:rsidP="003E235C">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0A45AB4" w14:textId="77777777" w:rsidR="003E235C" w:rsidRPr="006622A4" w:rsidRDefault="003E235C" w:rsidP="003E235C">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3C386636" w14:textId="77777777" w:rsidR="003E235C" w:rsidRPr="009044F1" w:rsidRDefault="003E235C" w:rsidP="003E235C">
      <w:pPr>
        <w:widowControl w:val="0"/>
        <w:tabs>
          <w:tab w:val="left" w:pos="1134"/>
        </w:tabs>
        <w:spacing w:after="160"/>
        <w:ind w:firstLine="567"/>
        <w:jc w:val="both"/>
        <w:rPr>
          <w:rFonts w:ascii="GHEA Grapalat" w:hAnsi="GHEA Grapalat" w:cs="Sylfaen"/>
        </w:rPr>
      </w:pPr>
    </w:p>
    <w:p w14:paraId="5AB5EFA5" w14:textId="77777777" w:rsidR="003E235C" w:rsidRPr="009044F1" w:rsidRDefault="003E235C" w:rsidP="003E235C">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0B783EE" w14:textId="77777777" w:rsidR="003E235C" w:rsidRPr="009044F1" w:rsidRDefault="003E235C" w:rsidP="003E235C">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r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B4D0605"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4ECCF61"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BDC5C89"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FD6B243"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данного </w:t>
      </w:r>
      <w:r w:rsidRPr="009044F1">
        <w:rPr>
          <w:rFonts w:ascii="GHEA Grapalat" w:hAnsi="GHEA Grapalat"/>
          <w:color w:val="000000"/>
        </w:rPr>
        <w:lastRenderedPageBreak/>
        <w:t>юридического лица;</w:t>
      </w:r>
    </w:p>
    <w:p w14:paraId="0A817A8D"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4472E45"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9C6C5A3"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98DD60" w14:textId="77777777" w:rsidR="003E235C" w:rsidRPr="008842CE"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8717994"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7451E41A"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4A8A246"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4660F66"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6A69B031" w14:textId="77777777" w:rsidR="003E235C" w:rsidRPr="009044F1" w:rsidRDefault="003E235C" w:rsidP="003E235C">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внуки,</w:t>
      </w:r>
      <w:ins w:id="0" w:author="Vardan" w:date="2022-10-29T23:46:00Z">
        <w:r>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3993678" w14:textId="77777777" w:rsidR="003E235C" w:rsidRPr="003F2899" w:rsidRDefault="003E235C" w:rsidP="003E235C">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57CB7E4C" w14:textId="77777777" w:rsidR="003E235C" w:rsidRPr="009044F1" w:rsidRDefault="003E235C" w:rsidP="003E235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w:t>
      </w:r>
      <w:r w:rsidRPr="009044F1">
        <w:rPr>
          <w:rFonts w:ascii="GHEA Grapalat" w:hAnsi="GHEA Grapalat"/>
          <w:sz w:val="24"/>
          <w:szCs w:val="24"/>
        </w:rPr>
        <w:lastRenderedPageBreak/>
        <w:t>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34B9083F" w14:textId="77777777" w:rsidR="003E235C" w:rsidRPr="009044F1" w:rsidRDefault="003E235C" w:rsidP="003E235C">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97E1C2C" w14:textId="77777777" w:rsidR="003E235C" w:rsidRPr="009044F1" w:rsidRDefault="003E235C" w:rsidP="003E235C">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60BA22C" w14:textId="3472A321" w:rsidR="003E235C" w:rsidRPr="00ED3BA4" w:rsidRDefault="003E235C" w:rsidP="003E235C">
      <w:pPr>
        <w:pStyle w:val="BodyTextIndent2"/>
        <w:widowControl w:val="0"/>
        <w:tabs>
          <w:tab w:val="left" w:pos="1134"/>
        </w:tabs>
        <w:spacing w:after="160" w:line="240" w:lineRule="auto"/>
        <w:ind w:firstLine="567"/>
        <w:rPr>
          <w:rFonts w:ascii="GHEA Grapalat" w:hAnsi="GHEA Grapalat"/>
          <w:sz w:val="24"/>
          <w:szCs w:val="24"/>
        </w:rPr>
      </w:pPr>
      <w:r w:rsidRPr="00085121">
        <w:rPr>
          <w:rFonts w:ascii="GHEA Grapalat" w:hAnsi="GHEA Grapalat"/>
          <w:sz w:val="24"/>
          <w:szCs w:val="24"/>
        </w:rPr>
        <w:tab/>
      </w: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6445618B" w:rsidR="000A6B75" w:rsidRPr="00521A49" w:rsidRDefault="003E235C" w:rsidP="003E235C">
      <w:pPr>
        <w:pStyle w:val="BodyTextIndent2"/>
        <w:widowControl w:val="0"/>
        <w:tabs>
          <w:tab w:val="left" w:pos="1134"/>
        </w:tabs>
        <w:spacing w:line="240" w:lineRule="auto"/>
        <w:ind w:firstLine="0"/>
        <w:contextualSpacing/>
        <w:rPr>
          <w:rFonts w:ascii="GHEA Grapalat" w:hAnsi="GHEA Grapalat" w:cs="Sylfaen"/>
          <w:sz w:val="24"/>
          <w:szCs w:val="24"/>
        </w:rPr>
      </w:pPr>
      <w:r w:rsidRPr="00085121">
        <w:rPr>
          <w:rFonts w:ascii="GHEA Grapalat" w:hAnsi="GHEA Grapalat"/>
          <w:sz w:val="24"/>
          <w:szCs w:val="24"/>
        </w:rPr>
        <w:tab/>
      </w: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 xml:space="preserve">В случае признания представленных обоснований </w:t>
      </w:r>
      <w:r w:rsidR="00750FFF" w:rsidRPr="00521A49">
        <w:rPr>
          <w:rFonts w:ascii="GHEA Grapalat" w:hAnsi="GHEA Grapalat"/>
          <w:lang w:val="hy-AM"/>
        </w:rPr>
        <w:lastRenderedPageBreak/>
        <w:t>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238D6D7C" w:rsidR="00096865"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54ACC818"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r w:rsidR="00805C77" w:rsidRPr="00521A49">
        <w:rPr>
          <w:rFonts w:ascii="GHEA Grapalat" w:hAnsi="GHEA Grapalat"/>
          <w:b/>
          <w:sz w:val="24"/>
          <w:szCs w:val="24"/>
        </w:rPr>
        <w:t>Гераци,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A665F1">
        <w:rPr>
          <w:rFonts w:ascii="GHEA Grapalat" w:hAnsi="GHEA Grapalat"/>
          <w:b/>
          <w:sz w:val="24"/>
          <w:szCs w:val="24"/>
        </w:rPr>
        <w:t>41</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Вардан Оганнисян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3E3D44B" w14:textId="77777777" w:rsidR="00495A85" w:rsidRPr="00D3436F" w:rsidRDefault="00495A85" w:rsidP="00495A85">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6542A4B" w14:textId="77777777" w:rsidR="00495A85" w:rsidRDefault="00495A85" w:rsidP="00495A85">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45E77269" w14:textId="77777777" w:rsidR="00495A85" w:rsidRDefault="00495A85" w:rsidP="00495A85">
      <w:pPr>
        <w:jc w:val="both"/>
        <w:rPr>
          <w:rFonts w:ascii="GHEA Grapalat" w:hAnsi="GHEA Grapalat"/>
        </w:rPr>
      </w:pPr>
      <w:r>
        <w:rPr>
          <w:rFonts w:ascii="GHEA Grapalat" w:hAnsi="GHEA Grapalat"/>
        </w:rPr>
        <w:t xml:space="preserve">   а) подтверждение о соответствии своих данных</w:t>
      </w:r>
      <w:ins w:id="1" w:author="Vardan" w:date="2022-10-29T23:48:00Z">
        <w:r>
          <w:rPr>
            <w:rFonts w:ascii="GHEA Grapalat" w:hAnsi="GHEA Grapalat"/>
          </w:rPr>
          <w:t xml:space="preserve"> </w:t>
        </w:r>
      </w:ins>
      <w:r>
        <w:rPr>
          <w:rFonts w:ascii="GHEA Grapalat" w:hAnsi="GHEA Grapalat"/>
        </w:rPr>
        <w:t xml:space="preserve">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5B1D06F3" w14:textId="77777777" w:rsidR="00495A85" w:rsidRDefault="00495A85" w:rsidP="00495A85">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14:paraId="03A08C32" w14:textId="77777777" w:rsidR="00495A85" w:rsidRDefault="00495A85" w:rsidP="00495A85">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12F0D91" w14:textId="77777777" w:rsidR="00495A85" w:rsidRDefault="00495A85" w:rsidP="00495A85">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5283E61" w14:textId="77777777" w:rsidR="00495A85" w:rsidRPr="00650DCD" w:rsidRDefault="00495A85" w:rsidP="00495A85">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14:paraId="33EDECC0" w14:textId="77777777" w:rsidR="00495A85" w:rsidRPr="008E138A" w:rsidRDefault="00495A85" w:rsidP="00495A85">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w:t>
      </w:r>
      <w:r w:rsidRPr="008E138A">
        <w:rPr>
          <w:rFonts w:ascii="GHEA Grapalat" w:hAnsi="GHEA Grapalat"/>
          <w:sz w:val="24"/>
          <w:szCs w:val="24"/>
        </w:rPr>
        <w:lastRenderedPageBreak/>
        <w:t xml:space="preserve">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FootnoteReference"/>
          <w:rFonts w:ascii="GHEA Grapalat" w:hAnsi="GHEA Grapalat" w:cs="Sylfaen"/>
          <w:sz w:val="24"/>
          <w:szCs w:val="24"/>
        </w:rPr>
        <w:footnoteReference w:customMarkFollows="1" w:id="1"/>
        <w:t>7</w:t>
      </w:r>
      <w:r w:rsidRPr="008E138A">
        <w:rPr>
          <w:rFonts w:ascii="GHEA Grapalat" w:hAnsi="GHEA Grapalat" w:cs="Sylfaen"/>
          <w:sz w:val="24"/>
          <w:szCs w:val="24"/>
        </w:rPr>
        <w:t>:</w:t>
      </w:r>
      <w:r w:rsidRPr="008E138A">
        <w:t xml:space="preserve"> </w:t>
      </w:r>
    </w:p>
    <w:p w14:paraId="49A04F9A" w14:textId="77777777" w:rsidR="00495A85" w:rsidRPr="009044F1" w:rsidRDefault="00495A85" w:rsidP="00495A8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261A9639" w14:textId="68C2232B" w:rsidR="00495A85" w:rsidRPr="00AA7117" w:rsidRDefault="00495A85" w:rsidP="00495A85">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p>
    <w:p w14:paraId="6501C2ED" w14:textId="77777777" w:rsidR="00495A85" w:rsidRPr="009044F1" w:rsidRDefault="00495A85" w:rsidP="00495A85">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F9FDD1C" w14:textId="77777777" w:rsidR="00495A85" w:rsidRPr="00D3436F" w:rsidRDefault="00495A85" w:rsidP="00495A85">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2F23AF1" w14:textId="77777777" w:rsidR="00495A85" w:rsidRDefault="00495A85" w:rsidP="00495A85">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1CBD2C5" w14:textId="77777777" w:rsidR="00495A85" w:rsidRDefault="00495A85" w:rsidP="00495A85">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BAADB1D" w14:textId="23619148" w:rsidR="00721677" w:rsidRDefault="00495A85" w:rsidP="00495A85">
      <w:pPr>
        <w:pStyle w:val="norm"/>
        <w:widowControl w:val="0"/>
        <w:spacing w:line="240" w:lineRule="auto"/>
        <w:ind w:firstLine="567"/>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8D24A0B" w14:textId="391EFC8F" w:rsidR="00CE1561" w:rsidRPr="00CE1561" w:rsidRDefault="00C8055A" w:rsidP="00B55614">
      <w:pPr>
        <w:pStyle w:val="norm"/>
        <w:widowControl w:val="0"/>
        <w:tabs>
          <w:tab w:val="left" w:pos="1134"/>
        </w:tabs>
        <w:spacing w:line="240" w:lineRule="auto"/>
        <w:ind w:firstLine="567"/>
        <w:contextualSpacing/>
        <w:rPr>
          <w:rFonts w:ascii="GHEA Grapalat" w:hAnsi="GHEA Grapalat" w:cs="GHEA Grapalat"/>
          <w:b/>
          <w:bCs/>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w:t>
      </w:r>
      <w:r w:rsidR="00CE1561" w:rsidRPr="00CE1561">
        <w:rPr>
          <w:rFonts w:ascii="GHEA Grapalat" w:hAnsi="GHEA Grapalat"/>
          <w:b/>
          <w:bCs/>
          <w:sz w:val="24"/>
          <w:szCs w:val="24"/>
        </w:rPr>
        <w:t xml:space="preserve">Поскольку поставка осуществляется в соответствии с требованиями CIP Инкотермс, согласно законодательству РА, все налоги, включая НДС, пошлины и другие сборы, подлежащие уплате в связи с ввозом </w:t>
      </w:r>
      <w:r w:rsidR="00CE1561">
        <w:rPr>
          <w:rFonts w:ascii="GHEA Grapalat" w:hAnsi="GHEA Grapalat"/>
          <w:b/>
          <w:bCs/>
          <w:sz w:val="24"/>
          <w:szCs w:val="24"/>
        </w:rPr>
        <w:t>товара</w:t>
      </w:r>
      <w:r w:rsidR="00CE1561" w:rsidRPr="00CE1561">
        <w:rPr>
          <w:rFonts w:ascii="GHEA Grapalat" w:hAnsi="GHEA Grapalat"/>
          <w:b/>
          <w:bCs/>
          <w:sz w:val="24"/>
          <w:szCs w:val="24"/>
        </w:rPr>
        <w:t xml:space="preserve"> на территорию Республики Армения, не включ</w:t>
      </w:r>
      <w:r w:rsidR="00CE1561">
        <w:rPr>
          <w:rFonts w:ascii="GHEA Grapalat" w:hAnsi="GHEA Grapalat"/>
          <w:b/>
          <w:bCs/>
          <w:sz w:val="24"/>
          <w:szCs w:val="24"/>
        </w:rPr>
        <w:t>аются Участником</w:t>
      </w:r>
      <w:r w:rsidR="00CE1561" w:rsidRPr="00CE1561">
        <w:rPr>
          <w:rFonts w:ascii="GHEA Grapalat" w:hAnsi="GHEA Grapalat"/>
          <w:b/>
          <w:bCs/>
          <w:sz w:val="24"/>
          <w:szCs w:val="24"/>
        </w:rPr>
        <w:t xml:space="preserve"> в ценовое предложение и Участник по данной сделке не предусматривает отдельной строкой в </w:t>
      </w:r>
      <w:r w:rsidR="00CE1561" w:rsidRPr="00CE1561">
        <w:rPr>
          <w:rFonts w:ascii="Cambria Math" w:hAnsi="Cambria Math" w:cs="Cambria Math"/>
          <w:b/>
          <w:bCs/>
          <w:sz w:val="24"/>
          <w:szCs w:val="24"/>
        </w:rPr>
        <w:t>​​</w:t>
      </w:r>
      <w:r w:rsidR="00CE1561" w:rsidRPr="00CE1561">
        <w:rPr>
          <w:rFonts w:ascii="GHEA Grapalat" w:hAnsi="GHEA Grapalat" w:cs="GHEA Grapalat"/>
          <w:b/>
          <w:bCs/>
          <w:sz w:val="24"/>
          <w:szCs w:val="24"/>
        </w:rPr>
        <w:t>ценовом</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предложении</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сумму</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подлежащую к уплате в государственный бюджет Республики Армения налог</w:t>
      </w:r>
      <w:r w:rsidR="00CE1561">
        <w:rPr>
          <w:rFonts w:ascii="GHEA Grapalat" w:hAnsi="GHEA Grapalat" w:cs="GHEA Grapalat"/>
          <w:b/>
          <w:bCs/>
          <w:sz w:val="24"/>
          <w:szCs w:val="24"/>
        </w:rPr>
        <w:t>а</w:t>
      </w:r>
      <w:r w:rsidR="00CE1561" w:rsidRPr="00CE1561">
        <w:rPr>
          <w:rFonts w:ascii="GHEA Grapalat" w:hAnsi="GHEA Grapalat" w:cs="GHEA Grapalat"/>
          <w:b/>
          <w:bCs/>
          <w:sz w:val="24"/>
          <w:szCs w:val="24"/>
        </w:rPr>
        <w:t xml:space="preserve"> на добавленную стоимость.</w:t>
      </w:r>
    </w:p>
    <w:p w14:paraId="0A6F31EE" w14:textId="5E9442C4"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Если по части данной сделки участник должен уплатить в государственный бюджет </w:t>
      </w:r>
      <w:r w:rsidRPr="00521A49">
        <w:rPr>
          <w:rFonts w:ascii="GHEA Grapalat" w:hAnsi="GHEA Grapalat"/>
          <w:sz w:val="24"/>
          <w:szCs w:val="24"/>
        </w:rPr>
        <w:lastRenderedPageBreak/>
        <w:t xml:space="preserve">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w:t>
      </w:r>
      <w:r w:rsidRPr="003C6EB1">
        <w:rPr>
          <w:rFonts w:ascii="GHEA Grapalat" w:hAnsi="GHEA Grapalat"/>
        </w:rPr>
        <w:lastRenderedPageBreak/>
        <w:t xml:space="preserve">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r w:rsidRPr="00A502FC">
        <w:rPr>
          <w:rFonts w:ascii="GHEA Grapalat" w:hAnsi="GHEA Grapalat"/>
        </w:rPr>
        <w:t>сли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73C0EB42" w14:textId="77777777" w:rsidR="00376764"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376764" w:rsidRPr="00376764">
        <w:rPr>
          <w:rFonts w:ascii="GHEA Grapalat" w:hAnsi="GHEA Grapalat"/>
        </w:rPr>
        <w:t>120 (сто двадцати) рабочих дней</w:t>
      </w:r>
      <w:r w:rsidR="00376764" w:rsidRPr="009044F1">
        <w:rPr>
          <w:rFonts w:ascii="GHEA Grapalat" w:hAnsi="GHEA Grapalat"/>
        </w:rPr>
        <w:t xml:space="preserve"> </w:t>
      </w:r>
      <w:r w:rsidRPr="009044F1">
        <w:rPr>
          <w:rFonts w:ascii="GHEA Grapalat" w:hAnsi="GHEA Grapalat"/>
        </w:rPr>
        <w:t>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p>
    <w:p w14:paraId="169CE9A8" w14:textId="3838BD3F"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6850771B"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A665F1">
        <w:rPr>
          <w:rFonts w:ascii="GHEA Grapalat" w:hAnsi="GHEA Grapalat"/>
          <w:b/>
          <w:sz w:val="24"/>
          <w:szCs w:val="24"/>
        </w:rPr>
        <w:t>41</w:t>
      </w:r>
      <w:r w:rsidR="006463DE" w:rsidRPr="00521A49">
        <w:rPr>
          <w:rFonts w:ascii="GHEA Grapalat" w:hAnsi="GHEA Grapalat"/>
          <w:b/>
          <w:sz w:val="24"/>
          <w:szCs w:val="24"/>
        </w:rPr>
        <w:t>-</w:t>
      </w:r>
      <w:r w:rsidR="00A665F1">
        <w:rPr>
          <w:rFonts w:ascii="GHEA Grapalat" w:hAnsi="GHEA Grapalat"/>
          <w:b/>
          <w:sz w:val="24"/>
          <w:szCs w:val="24"/>
        </w:rPr>
        <w:t>ы</w:t>
      </w:r>
      <w:r w:rsidR="006463DE" w:rsidRPr="00521A49">
        <w:rPr>
          <w:rFonts w:ascii="GHEA Grapalat" w:hAnsi="GHEA Grapalat"/>
          <w:b/>
          <w:sz w:val="24"/>
          <w:szCs w:val="24"/>
        </w:rPr>
        <w:t xml:space="preserve">й день 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w:t>
      </w:r>
      <w:r w:rsidRPr="00521A49">
        <w:rPr>
          <w:rFonts w:ascii="GHEA Grapalat" w:hAnsi="GHEA Grapalat"/>
          <w:sz w:val="24"/>
          <w:szCs w:val="24"/>
        </w:rPr>
        <w:lastRenderedPageBreak/>
        <w:t xml:space="preserve">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217AFA1E" w14:textId="77777777" w:rsidR="003E235C" w:rsidRDefault="003E235C" w:rsidP="003E235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5DA0341" w14:textId="77777777" w:rsidR="003E235C" w:rsidRDefault="003E235C" w:rsidP="003E235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17BB8A7D" w14:textId="77777777" w:rsidR="003E235C" w:rsidRPr="00AA7117" w:rsidRDefault="003E235C" w:rsidP="003E235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0BCA7E4" w14:textId="77777777" w:rsidR="003E235C" w:rsidRDefault="003E235C" w:rsidP="003E235C">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30819E6F" w14:textId="77777777" w:rsidR="003E235C"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7A7E289" w14:textId="77777777" w:rsidR="003E235C" w:rsidRPr="009044F1" w:rsidRDefault="003E235C" w:rsidP="003E235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EAA9648" w14:textId="77777777" w:rsidR="003E235C" w:rsidRPr="009044F1" w:rsidRDefault="003E235C" w:rsidP="003E235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1543360" w14:textId="77777777" w:rsidR="003E235C" w:rsidRPr="009044F1" w:rsidRDefault="003E235C" w:rsidP="003E235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lastRenderedPageBreak/>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4643E761" w14:textId="77777777" w:rsidR="003E235C" w:rsidRPr="009044F1" w:rsidRDefault="003E235C" w:rsidP="003E235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61057AB" w14:textId="77777777" w:rsidR="003E235C" w:rsidRDefault="003E235C" w:rsidP="003E235C">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14:paraId="2C001663" w14:textId="77777777" w:rsidR="003E235C" w:rsidRPr="00B24E4B" w:rsidRDefault="003E235C" w:rsidP="003E235C">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14:paraId="1A679096" w14:textId="77777777" w:rsidR="003E235C" w:rsidRPr="00B24E4B" w:rsidRDefault="003E235C" w:rsidP="003E235C">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2227BF3" w14:textId="77777777" w:rsidR="003E235C" w:rsidRDefault="003E235C" w:rsidP="003E235C">
      <w:pPr>
        <w:pStyle w:val="ListParagraph"/>
        <w:widowControl w:val="0"/>
        <w:numPr>
          <w:ilvl w:val="0"/>
          <w:numId w:val="31"/>
        </w:numPr>
        <w:ind w:left="0" w:firstLine="284"/>
        <w:contextualSpacing/>
        <w:jc w:val="both"/>
        <w:rPr>
          <w:ins w:id="3"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FF9C842" w14:textId="77777777" w:rsidR="003E235C" w:rsidRDefault="003E235C" w:rsidP="003E235C">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14:paraId="3C84618C" w14:textId="77777777" w:rsidR="003E235C" w:rsidRDefault="003E235C" w:rsidP="003E235C">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w:t>
      </w:r>
      <w:r>
        <w:rPr>
          <w:rFonts w:ascii="GHEA Grapalat" w:hAnsi="GHEA Grapalat" w:cs="Sylfaen"/>
        </w:rPr>
        <w:lastRenderedPageBreak/>
        <w:t xml:space="preserve">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14:paraId="3D9EFBF8" w14:textId="77777777" w:rsidR="003E235C" w:rsidRPr="00671189" w:rsidRDefault="003E235C" w:rsidP="003E235C">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17353735" w14:textId="77777777" w:rsidR="003E235C" w:rsidRDefault="003E235C" w:rsidP="003E235C">
      <w:pPr>
        <w:widowControl w:val="0"/>
        <w:tabs>
          <w:tab w:val="left" w:pos="1276"/>
        </w:tabs>
        <w:spacing w:after="160"/>
        <w:ind w:firstLine="567"/>
        <w:jc w:val="both"/>
        <w:rPr>
          <w:rFonts w:ascii="GHEA Grapalat" w:hAnsi="GHEA Grapalat"/>
        </w:rPr>
      </w:pPr>
    </w:p>
    <w:p w14:paraId="6F93A51F" w14:textId="77777777" w:rsidR="003E235C" w:rsidRPr="009044F1" w:rsidRDefault="003E235C" w:rsidP="003E235C">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0E32914C" w14:textId="77777777" w:rsidR="003E235C" w:rsidRDefault="003E235C" w:rsidP="003E235C">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4FCCDFA" w14:textId="77777777" w:rsidR="003E235C" w:rsidRPr="001439BD" w:rsidRDefault="003E235C" w:rsidP="003E235C">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176C098" w14:textId="77777777" w:rsidR="003E235C" w:rsidRPr="00BF1CBD" w:rsidRDefault="003E235C" w:rsidP="003E235C">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3C759B7" w14:textId="77777777" w:rsidR="003E235C" w:rsidRDefault="003E235C" w:rsidP="003E235C">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1C99ACD" w14:textId="77777777" w:rsidR="003E235C" w:rsidRPr="000811C1"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2E444B5E" w14:textId="77777777" w:rsidR="003E235C" w:rsidRPr="008C0D41" w:rsidRDefault="003E235C" w:rsidP="003E235C">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14:paraId="0D0C2507" w14:textId="77777777" w:rsidR="003E235C" w:rsidRPr="009044F1" w:rsidRDefault="003E235C" w:rsidP="003E235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5F539CA" w14:textId="77777777" w:rsidR="003E235C" w:rsidRPr="005114D0" w:rsidRDefault="003E235C" w:rsidP="003E235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w:t>
      </w:r>
      <w:r w:rsidRPr="009044F1">
        <w:rPr>
          <w:rFonts w:ascii="GHEA Grapalat" w:hAnsi="GHEA Grapalat"/>
          <w:sz w:val="24"/>
          <w:szCs w:val="24"/>
        </w:rPr>
        <w:lastRenderedPageBreak/>
        <w:t>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BB6AF5B" w14:textId="77777777" w:rsidR="003E235C" w:rsidRPr="00374F4A"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3A722002" w14:textId="77777777" w:rsidR="003E235C" w:rsidRPr="000811C1" w:rsidRDefault="003E235C" w:rsidP="003E235C">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4742C06C" w14:textId="77777777" w:rsidR="003E235C"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6DCC4F3" w14:textId="77777777" w:rsidR="003E235C" w:rsidRDefault="003E235C" w:rsidP="003E235C">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3E7C96B0" w14:textId="77777777" w:rsidR="003E235C" w:rsidRPr="00B6749E" w:rsidRDefault="003E235C" w:rsidP="003E235C">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CADB3CE" w14:textId="77777777" w:rsidR="003E235C" w:rsidRDefault="003E235C" w:rsidP="003E235C">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ED7C5D2" w14:textId="77777777" w:rsidR="003E235C" w:rsidRDefault="003E235C" w:rsidP="003E235C">
      <w:pPr>
        <w:pStyle w:val="norm"/>
        <w:widowControl w:val="0"/>
        <w:tabs>
          <w:tab w:val="left" w:pos="1276"/>
        </w:tabs>
        <w:spacing w:line="240" w:lineRule="auto"/>
        <w:ind w:left="284" w:firstLine="0"/>
        <w:contextualSpacing/>
        <w:rPr>
          <w:rFonts w:ascii="GHEA Grapalat" w:hAnsi="GHEA Grapalat"/>
          <w:sz w:val="24"/>
          <w:szCs w:val="24"/>
        </w:rPr>
      </w:pPr>
    </w:p>
    <w:p w14:paraId="4D913520" w14:textId="76CCD6E9" w:rsidR="0084513E" w:rsidRPr="00521A49" w:rsidRDefault="003E235C" w:rsidP="003E235C">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w:t>
      </w:r>
      <w:r w:rsidR="00BD587C" w:rsidRPr="00521A49">
        <w:rPr>
          <w:rFonts w:ascii="GHEA Grapalat" w:hAnsi="GHEA Grapalat"/>
        </w:rPr>
        <w:lastRenderedPageBreak/>
        <w:t>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5CDF94CB"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376764">
        <w:rPr>
          <w:rFonts w:ascii="GHEA Grapalat" w:hAnsi="GHEA Grapalat"/>
        </w:rPr>
        <w:t>30</w:t>
      </w:r>
      <w:r w:rsidRPr="00521A49">
        <w:rPr>
          <w:rFonts w:ascii="GHEA Grapalat" w:hAnsi="GHEA Grapalat"/>
        </w:rPr>
        <w:t xml:space="preserve">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xml:space="preserve">, подлежит возврату в </w:t>
      </w:r>
      <w:r w:rsidRPr="00521A49">
        <w:rPr>
          <w:rFonts w:ascii="GHEA Grapalat" w:hAnsi="GHEA Grapalat" w:cs="Sylfaen"/>
          <w:lang w:val="hy-AM"/>
        </w:rPr>
        <w:lastRenderedPageBreak/>
        <w:t>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lastRenderedPageBreak/>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198A39AD" w:rsidR="005178A4" w:rsidRPr="00D54154"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w:t>
      </w:r>
      <w:r w:rsidR="00D54154" w:rsidRPr="00D54154">
        <w:rPr>
          <w:rFonts w:ascii="GHEA Grapalat" w:hAnsi="GHEA Grapalat"/>
        </w:rPr>
        <w:t>основании решения руководителя уполномоченного органа, осуществляющего общее руководство заказчиком</w:t>
      </w:r>
      <w:r w:rsidR="005178A4" w:rsidRPr="00521A49">
        <w:rPr>
          <w:rFonts w:ascii="GHEA Grapalat" w:hAnsi="GHEA Grapalat"/>
        </w:rPr>
        <w:t>.</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w:t>
      </w:r>
      <w:r w:rsidRPr="00521A49">
        <w:rPr>
          <w:rFonts w:ascii="GHEA Grapalat" w:hAnsi="GHEA Grapalat"/>
        </w:rPr>
        <w:lastRenderedPageBreak/>
        <w:t>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306237D7" w:rsidR="008D4137"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4"/>
        <w:t>15</w:t>
      </w:r>
    </w:p>
    <w:p w14:paraId="4305053A" w14:textId="2DC8911A" w:rsidR="00D54154" w:rsidRPr="00521A49" w:rsidRDefault="00D54154" w:rsidP="0007305B">
      <w:pPr>
        <w:widowControl w:val="0"/>
        <w:tabs>
          <w:tab w:val="left" w:pos="1134"/>
        </w:tabs>
        <w:ind w:firstLine="567"/>
        <w:jc w:val="both"/>
        <w:rPr>
          <w:rFonts w:ascii="GHEA Grapalat" w:hAnsi="GHEA Grapalat"/>
        </w:rPr>
      </w:pPr>
      <w:r w:rsidRPr="00521A49">
        <w:rPr>
          <w:rFonts w:ascii="GHEA Grapalat" w:hAnsi="GHEA Grapalat"/>
        </w:rPr>
        <w:t>2.</w:t>
      </w:r>
      <w:r>
        <w:rPr>
          <w:rFonts w:ascii="GHEA Grapalat" w:hAnsi="GHEA Grapalat"/>
        </w:rPr>
        <w:t>5</w:t>
      </w:r>
      <w:r w:rsidRPr="00521A49">
        <w:rPr>
          <w:rFonts w:ascii="GHEA Grapalat" w:hAnsi="GHEA Grapalat"/>
        </w:rPr>
        <w:t>.</w:t>
      </w:r>
      <w:r>
        <w:rPr>
          <w:rFonts w:ascii="GHEA Grapalat" w:hAnsi="GHEA Grapalat"/>
        </w:rPr>
        <w:t xml:space="preserve"> </w:t>
      </w:r>
      <w:r w:rsidRPr="00D54154">
        <w:rPr>
          <w:rFonts w:ascii="GHEA Grapalat" w:hAnsi="GHEA Grapalat"/>
        </w:rPr>
        <w:t>обеспечение заявки, которое представляется в виде денежной суммы или банковской гарантии (приложение N 3), а также оригинал документа, подтверждающего оплату денежной суммы или банковской гарантии.</w:t>
      </w:r>
    </w:p>
    <w:p w14:paraId="3EC694B0" w14:textId="21B1D6D2"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D54154">
        <w:rPr>
          <w:rFonts w:ascii="GHEA Grapalat" w:hAnsi="GHEA Grapalat"/>
        </w:rPr>
        <w:t>6</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640893F4"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62E397D7"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01A4362C"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A665F1">
        <w:rPr>
          <w:rFonts w:ascii="GHEA Grapalat" w:hAnsi="GHEA Grapalat"/>
          <w:b/>
          <w:sz w:val="22"/>
          <w:szCs w:val="22"/>
        </w:rPr>
        <w:t>2025-06</w:t>
      </w:r>
      <w:r w:rsidR="00F0165A"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1F4B5751"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4"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5"/>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4011AD5C"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 xml:space="preserve">_____________________________,   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52F3961E"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64D56A2C"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5"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82031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8203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8203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82031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82031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8203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8203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820314"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8203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820314"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8203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82031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2944243E"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4A0596D0"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990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3072"/>
        <w:gridCol w:w="2060"/>
        <w:gridCol w:w="1701"/>
        <w:gridCol w:w="1701"/>
      </w:tblGrid>
      <w:tr w:rsidR="0009191C" w:rsidRPr="00521A49" w14:paraId="5EEDBF90" w14:textId="77777777" w:rsidTr="00A665F1">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3072"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6"/>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A665F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3072"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A665F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3072"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A665F1">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3072"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bl>
    <w:p w14:paraId="0C3DBBBC" w14:textId="77777777" w:rsidR="00A665F1" w:rsidRDefault="00A665F1" w:rsidP="00962010">
      <w:pPr>
        <w:widowControl w:val="0"/>
        <w:tabs>
          <w:tab w:val="left" w:pos="6804"/>
        </w:tabs>
        <w:jc w:val="center"/>
        <w:rPr>
          <w:rFonts w:ascii="GHEA Grapalat" w:hAnsi="GHEA Grapalat"/>
        </w:rPr>
      </w:pPr>
    </w:p>
    <w:p w14:paraId="7CEDDF55" w14:textId="71F62D88"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2D1DDF64"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B138F3" w:rsidRDefault="00870233" w:rsidP="0087023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F1DDA58" w14:textId="77777777" w:rsidR="00870233" w:rsidRPr="00B138F3" w:rsidRDefault="00870233" w:rsidP="00870233">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7"/>
        <w:t>*</w:t>
      </w:r>
    </w:p>
    <w:p w14:paraId="42E9A55F" w14:textId="77777777" w:rsidR="003E235C" w:rsidRPr="00B138F3" w:rsidRDefault="003E235C" w:rsidP="003E235C">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87A16DD" w14:textId="77777777" w:rsidR="003E235C" w:rsidRPr="00B138F3" w:rsidRDefault="003E235C" w:rsidP="003E235C">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ECBDE99" w14:textId="77777777" w:rsidR="003E235C" w:rsidRPr="00B138F3" w:rsidRDefault="003E235C" w:rsidP="003E235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0E2763E9" w14:textId="77777777" w:rsidR="003E235C" w:rsidRPr="00B138F3" w:rsidRDefault="003E235C" w:rsidP="003E235C">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18308A55" w14:textId="77777777" w:rsidR="003E235C" w:rsidRPr="00B138F3" w:rsidRDefault="003E235C" w:rsidP="003E235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937AA8F" w14:textId="77777777" w:rsidR="003E235C" w:rsidRPr="00B138F3" w:rsidRDefault="003E235C" w:rsidP="003E235C">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0796F4F6"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45404002" w14:textId="77777777" w:rsidR="003E235C" w:rsidRPr="00B138F3" w:rsidRDefault="003E235C" w:rsidP="003E235C">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CE460DF" w14:textId="77777777" w:rsidR="003E235C" w:rsidRPr="00B138F3" w:rsidRDefault="003E235C" w:rsidP="003E235C">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065242C" w14:textId="77777777" w:rsidR="003E235C" w:rsidRPr="00B138F3" w:rsidRDefault="003E235C" w:rsidP="003E235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29B207"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19FB519"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6F351FC" w14:textId="77777777" w:rsidR="003E235C" w:rsidRPr="001A0A3E" w:rsidRDefault="003E235C" w:rsidP="003E235C">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3F9CD21D"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E358AC2"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71927B7" w14:textId="77777777" w:rsidR="003E235C" w:rsidRPr="003961EF" w:rsidRDefault="003E235C" w:rsidP="003E235C">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представленн</w:t>
      </w:r>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лицу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14:paraId="4B157F68" w14:textId="77777777" w:rsidR="003E235C" w:rsidRPr="00B138F3" w:rsidRDefault="003E235C" w:rsidP="003E235C">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2C59027"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Pr>
          <w:rFonts w:ascii="GHEA Grapalat" w:eastAsiaTheme="minorHAnsi" w:hAnsi="GHEA Grapalat" w:cstheme="minorBidi"/>
          <w:sz w:val="18"/>
          <w:szCs w:val="18"/>
        </w:rPr>
        <w:t>*</w:t>
      </w:r>
    </w:p>
    <w:p w14:paraId="4037D3B4" w14:textId="77777777" w:rsidR="003E235C" w:rsidRPr="00B138F3"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8C16853" w14:textId="77777777" w:rsidR="003E235C" w:rsidRPr="00B138F3"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ECBFA03"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2433855" w14:textId="77777777" w:rsidR="003E235C" w:rsidRPr="003870B7" w:rsidRDefault="003E235C" w:rsidP="003E235C">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07D4D672" w14:textId="77777777" w:rsidR="003E235C" w:rsidRPr="003870B7" w:rsidRDefault="003E235C" w:rsidP="003E235C">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3870B7">
        <w:rPr>
          <w:rFonts w:ascii="GHEA Grapalat" w:eastAsiaTheme="minorHAnsi" w:hAnsi="GHEA Grapalat" w:cstheme="minorBidi"/>
          <w:sz w:val="18"/>
          <w:szCs w:val="18"/>
        </w:rPr>
        <w:t>номер заключаемого договара</w:t>
      </w:r>
    </w:p>
    <w:p w14:paraId="0B33846C" w14:textId="77777777" w:rsidR="003E235C" w:rsidRPr="003870B7" w:rsidRDefault="003E235C" w:rsidP="003E235C">
      <w:pPr>
        <w:pStyle w:val="NormalWeb"/>
        <w:shd w:val="clear" w:color="auto" w:fill="FFFFFF"/>
        <w:ind w:firstLine="374"/>
        <w:contextualSpacing/>
        <w:jc w:val="both"/>
        <w:rPr>
          <w:rFonts w:ascii="GHEA Grapalat" w:eastAsiaTheme="minorHAnsi" w:hAnsi="GHEA Grapalat" w:cstheme="minorBidi"/>
        </w:rPr>
      </w:pPr>
    </w:p>
    <w:p w14:paraId="526BCEC4" w14:textId="77777777" w:rsidR="003E235C" w:rsidRPr="003870B7" w:rsidRDefault="003E235C" w:rsidP="003E235C">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0CE82380" w14:textId="77777777" w:rsidR="003E235C" w:rsidRPr="003870B7" w:rsidRDefault="003E235C" w:rsidP="003E235C">
      <w:pPr>
        <w:pStyle w:val="NormalWeb"/>
        <w:shd w:val="clear" w:color="auto" w:fill="FFFFFF"/>
        <w:contextualSpacing/>
        <w:jc w:val="both"/>
        <w:rPr>
          <w:rFonts w:ascii="GHEA Grapalat" w:eastAsiaTheme="minorHAnsi" w:hAnsi="GHEA Grapalat" w:cstheme="minorBidi"/>
          <w:sz w:val="18"/>
          <w:szCs w:val="18"/>
          <w:lang w:val="hy-AM"/>
        </w:rPr>
      </w:pPr>
    </w:p>
    <w:p w14:paraId="40A6A75D" w14:textId="77777777" w:rsidR="003E235C" w:rsidRPr="003870B7" w:rsidRDefault="003E235C" w:rsidP="003E235C">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Pr="003870B7">
        <w:rPr>
          <w:rFonts w:ascii="GHEA Grapalat" w:hAnsi="GHEA Grapalat"/>
          <w:sz w:val="16"/>
          <w:szCs w:val="16"/>
        </w:rPr>
        <w:t>крайний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14:paraId="546F67A9" w14:textId="77777777" w:rsidR="003E235C" w:rsidRDefault="003E235C" w:rsidP="003E235C">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оригинала настоящей </w:t>
      </w:r>
      <w:r w:rsidRPr="003870B7">
        <w:rPr>
          <w:rFonts w:ascii="GHEA Grapalat" w:eastAsiaTheme="minorHAnsi" w:hAnsi="GHEA Grapalat" w:cstheme="minorBidi"/>
        </w:rPr>
        <w:lastRenderedPageBreak/>
        <w:t>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14:paraId="50E8A62B" w14:textId="77777777" w:rsidR="003E235C" w:rsidRDefault="003E235C" w:rsidP="003E235C">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083BAF6B" w14:textId="77777777" w:rsidR="003E235C" w:rsidRPr="003870B7" w:rsidRDefault="003E235C" w:rsidP="003E235C">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74C54FA5" w14:textId="77777777" w:rsidR="003E235C" w:rsidRPr="003870B7"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08D5A7C" w14:textId="77777777" w:rsidR="003E235C" w:rsidRPr="00B138F3"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9D53677"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39750E4" w14:textId="77777777" w:rsidR="003E235C" w:rsidRPr="00B138F3" w:rsidRDefault="003E235C" w:rsidP="003E235C">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F07169E" w14:textId="77777777" w:rsidR="003E235C" w:rsidRPr="00B138F3" w:rsidRDefault="003E235C" w:rsidP="003E235C">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DFB726F"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261C74C"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276035"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0DA2DAE7"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BB48DE2" w14:textId="77777777" w:rsidR="003E235C" w:rsidRPr="00B87910"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14:paraId="18B3F943" w14:textId="77777777" w:rsidR="003E235C" w:rsidRPr="007A724D"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B6E30DE"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D5590F5"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A6FED1"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8A5C69"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A0802BC"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05DB0EC"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p>
    <w:p w14:paraId="05594AA5"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91478D"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972BB1F"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181785E" w14:textId="77777777" w:rsidR="003E235C" w:rsidRPr="00B138F3" w:rsidDel="00286D44" w:rsidRDefault="003E235C" w:rsidP="003E235C">
      <w:pPr>
        <w:pStyle w:val="NormalWeb"/>
        <w:shd w:val="clear" w:color="auto" w:fill="FFFFFF"/>
        <w:spacing w:before="0" w:beforeAutospacing="0" w:after="0" w:afterAutospacing="0"/>
        <w:ind w:firstLine="375"/>
        <w:jc w:val="both"/>
        <w:rPr>
          <w:del w:id="6" w:author="Inesa Kocharyan" w:date="2023-07-07T17:06:00Z"/>
          <w:rFonts w:ascii="GHEA Grapalat" w:eastAsiaTheme="minorHAnsi" w:hAnsi="GHEA Grapalat" w:cstheme="minorBidi"/>
        </w:rPr>
      </w:pPr>
    </w:p>
    <w:p w14:paraId="7EF37B65"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DD1DC4F"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FD9E09"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A4A938"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9FC9D09" w14:textId="77777777" w:rsidR="003E235C" w:rsidRPr="00B138F3" w:rsidRDefault="003E235C" w:rsidP="003E235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6E001B56"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8"/>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62D10A6F"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20A1018F" w14:textId="69BA8F08" w:rsidR="003E235C" w:rsidRPr="00EF5782" w:rsidRDefault="00EF5782" w:rsidP="00ED119F">
      <w:pPr>
        <w:widowControl w:val="0"/>
        <w:jc w:val="right"/>
        <w:rPr>
          <w:rFonts w:ascii="GHEA Grapalat" w:hAnsi="GHEA Grapalat"/>
          <w:sz w:val="20"/>
          <w:szCs w:val="20"/>
        </w:rPr>
      </w:pPr>
      <w:r w:rsidRPr="00521A49">
        <w:rPr>
          <w:rFonts w:ascii="GHEA Grapalat" w:hAnsi="GHEA Grapalat"/>
        </w:rPr>
        <w:t>День/месяц/год                                                                                    М. П.</w:t>
      </w:r>
    </w:p>
    <w:p w14:paraId="456FCC29" w14:textId="77777777" w:rsidR="003E235C" w:rsidRPr="00EF5782" w:rsidRDefault="003E235C" w:rsidP="00ED119F">
      <w:pPr>
        <w:widowControl w:val="0"/>
        <w:jc w:val="right"/>
        <w:rPr>
          <w:rFonts w:ascii="GHEA Grapalat" w:hAnsi="GHEA Grapalat"/>
          <w:sz w:val="20"/>
          <w:szCs w:val="20"/>
        </w:rPr>
      </w:pPr>
    </w:p>
    <w:p w14:paraId="07F50FA4" w14:textId="77777777" w:rsidR="003E235C" w:rsidRPr="00EF5782" w:rsidRDefault="003E235C" w:rsidP="00ED119F">
      <w:pPr>
        <w:widowControl w:val="0"/>
        <w:jc w:val="right"/>
        <w:rPr>
          <w:rFonts w:ascii="GHEA Grapalat" w:hAnsi="GHEA Grapalat"/>
          <w:sz w:val="20"/>
          <w:szCs w:val="20"/>
        </w:rPr>
      </w:pPr>
    </w:p>
    <w:p w14:paraId="5D62F3F6" w14:textId="77777777" w:rsidR="003E235C" w:rsidRPr="00EF5782" w:rsidRDefault="003E235C" w:rsidP="00ED119F">
      <w:pPr>
        <w:widowControl w:val="0"/>
        <w:jc w:val="right"/>
        <w:rPr>
          <w:rFonts w:ascii="GHEA Grapalat" w:hAnsi="GHEA Grapalat"/>
          <w:sz w:val="20"/>
          <w:szCs w:val="20"/>
        </w:rPr>
      </w:pPr>
    </w:p>
    <w:p w14:paraId="0E541BAA" w14:textId="77777777" w:rsidR="003E235C" w:rsidRPr="00EF5782" w:rsidRDefault="003E235C" w:rsidP="00ED119F">
      <w:pPr>
        <w:widowControl w:val="0"/>
        <w:jc w:val="right"/>
        <w:rPr>
          <w:rFonts w:ascii="GHEA Grapalat" w:hAnsi="GHEA Grapalat"/>
          <w:sz w:val="20"/>
          <w:szCs w:val="20"/>
        </w:rPr>
      </w:pPr>
    </w:p>
    <w:p w14:paraId="21D9419B" w14:textId="77777777" w:rsidR="003E235C" w:rsidRPr="00EF5782" w:rsidRDefault="003E235C" w:rsidP="00ED119F">
      <w:pPr>
        <w:widowControl w:val="0"/>
        <w:jc w:val="right"/>
        <w:rPr>
          <w:rFonts w:ascii="GHEA Grapalat" w:hAnsi="GHEA Grapalat"/>
          <w:sz w:val="20"/>
          <w:szCs w:val="20"/>
        </w:rPr>
      </w:pPr>
    </w:p>
    <w:p w14:paraId="46DCB153" w14:textId="77777777" w:rsidR="003E235C" w:rsidRPr="00EF5782" w:rsidRDefault="003E235C" w:rsidP="00ED119F">
      <w:pPr>
        <w:widowControl w:val="0"/>
        <w:jc w:val="right"/>
        <w:rPr>
          <w:rFonts w:ascii="GHEA Grapalat" w:hAnsi="GHEA Grapalat"/>
          <w:sz w:val="20"/>
          <w:szCs w:val="20"/>
        </w:rPr>
      </w:pPr>
    </w:p>
    <w:p w14:paraId="56BECDD7" w14:textId="77777777" w:rsidR="003E235C" w:rsidRPr="00EF5782" w:rsidRDefault="003E235C" w:rsidP="00ED119F">
      <w:pPr>
        <w:widowControl w:val="0"/>
        <w:jc w:val="right"/>
        <w:rPr>
          <w:rFonts w:ascii="GHEA Grapalat" w:hAnsi="GHEA Grapalat"/>
          <w:sz w:val="20"/>
          <w:szCs w:val="20"/>
        </w:rPr>
      </w:pPr>
    </w:p>
    <w:p w14:paraId="16F37AF4" w14:textId="77777777" w:rsidR="003E235C" w:rsidRPr="00EF5782" w:rsidRDefault="003E235C" w:rsidP="00ED119F">
      <w:pPr>
        <w:widowControl w:val="0"/>
        <w:jc w:val="right"/>
        <w:rPr>
          <w:rFonts w:ascii="GHEA Grapalat" w:hAnsi="GHEA Grapalat"/>
          <w:sz w:val="20"/>
          <w:szCs w:val="20"/>
        </w:rPr>
      </w:pPr>
    </w:p>
    <w:p w14:paraId="1709DD0F" w14:textId="77777777" w:rsidR="003E235C" w:rsidRPr="00EF5782" w:rsidRDefault="003E235C" w:rsidP="00ED119F">
      <w:pPr>
        <w:widowControl w:val="0"/>
        <w:jc w:val="right"/>
        <w:rPr>
          <w:rFonts w:ascii="GHEA Grapalat" w:hAnsi="GHEA Grapalat"/>
          <w:sz w:val="20"/>
          <w:szCs w:val="20"/>
        </w:rPr>
      </w:pPr>
    </w:p>
    <w:p w14:paraId="698E8379" w14:textId="77777777" w:rsidR="003E235C" w:rsidRPr="00EF5782" w:rsidRDefault="003E235C" w:rsidP="00ED119F">
      <w:pPr>
        <w:widowControl w:val="0"/>
        <w:jc w:val="right"/>
        <w:rPr>
          <w:rFonts w:ascii="GHEA Grapalat" w:hAnsi="GHEA Grapalat"/>
          <w:sz w:val="20"/>
          <w:szCs w:val="20"/>
        </w:rPr>
      </w:pPr>
    </w:p>
    <w:p w14:paraId="688BB141" w14:textId="521BFFE0" w:rsidR="003E235C" w:rsidRPr="00EF5782" w:rsidRDefault="003E235C">
      <w:pPr>
        <w:rPr>
          <w:rFonts w:ascii="GHEA Grapalat" w:hAnsi="GHEA Grapalat"/>
          <w:sz w:val="20"/>
          <w:szCs w:val="20"/>
        </w:rPr>
      </w:pPr>
      <w:r w:rsidRPr="00EF5782">
        <w:rPr>
          <w:rFonts w:ascii="GHEA Grapalat" w:hAnsi="GHEA Grapalat"/>
          <w:sz w:val="20"/>
          <w:szCs w:val="20"/>
        </w:rPr>
        <w:br w:type="page"/>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3E235C" w:rsidRPr="00521A49" w14:paraId="14DE0844" w14:textId="77777777" w:rsidTr="003E235C">
        <w:trPr>
          <w:trHeight w:val="349"/>
        </w:trPr>
        <w:tc>
          <w:tcPr>
            <w:tcW w:w="10980" w:type="dxa"/>
            <w:gridSpan w:val="2"/>
            <w:noWrap/>
            <w:vAlign w:val="bottom"/>
          </w:tcPr>
          <w:p w14:paraId="07A9B6FF" w14:textId="29FD077A" w:rsidR="003E235C" w:rsidRPr="00521A49" w:rsidRDefault="003E235C" w:rsidP="00C77D57">
            <w:pPr>
              <w:widowControl w:val="0"/>
              <w:spacing w:after="160"/>
              <w:ind w:left="322"/>
              <w:rPr>
                <w:rFonts w:ascii="GHEA Grapalat" w:hAnsi="GHEA Grapalat"/>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E235C" w:rsidRPr="00521A49" w14:paraId="6553E362" w14:textId="77777777" w:rsidTr="003E235C">
        <w:trPr>
          <w:trHeight w:val="349"/>
        </w:trPr>
        <w:tc>
          <w:tcPr>
            <w:tcW w:w="10980" w:type="dxa"/>
            <w:gridSpan w:val="2"/>
            <w:noWrap/>
            <w:vAlign w:val="bottom"/>
          </w:tcPr>
          <w:p w14:paraId="2E6149AB" w14:textId="122FDBFC" w:rsidR="003E235C" w:rsidRPr="00521A49" w:rsidRDefault="003E235C" w:rsidP="00C77D57">
            <w:pPr>
              <w:widowControl w:val="0"/>
              <w:spacing w:after="160"/>
              <w:ind w:left="322"/>
              <w:rPr>
                <w:rFonts w:ascii="GHEA Grapalat" w:hAnsi="GHEA Grapalat"/>
              </w:rPr>
            </w:pPr>
            <w:r w:rsidRPr="00B138F3">
              <w:rPr>
                <w:rFonts w:ascii="GHEA Grapalat" w:hAnsi="GHEA Grapalat"/>
              </w:rPr>
              <w:t>2.</w:t>
            </w:r>
            <w:r w:rsidRPr="00B138F3">
              <w:rPr>
                <w:rFonts w:ascii="GHEA Grapalat" w:hAnsi="GHEA Grapalat"/>
              </w:rPr>
              <w:tab/>
              <w:t xml:space="preserve">Номер </w:t>
            </w:r>
          </w:p>
        </w:tc>
      </w:tr>
      <w:tr w:rsidR="003E235C" w:rsidRPr="00521A49" w14:paraId="4759AC92" w14:textId="77777777" w:rsidTr="003E235C">
        <w:trPr>
          <w:trHeight w:val="349"/>
        </w:trPr>
        <w:tc>
          <w:tcPr>
            <w:tcW w:w="10980" w:type="dxa"/>
            <w:gridSpan w:val="2"/>
            <w:noWrap/>
            <w:vAlign w:val="bottom"/>
          </w:tcPr>
          <w:p w14:paraId="1F56286D" w14:textId="7D0F51AC" w:rsidR="003E235C" w:rsidRPr="00521A49" w:rsidRDefault="003E235C" w:rsidP="00C77D57">
            <w:pPr>
              <w:widowControl w:val="0"/>
              <w:spacing w:after="160"/>
              <w:ind w:left="322"/>
              <w:rPr>
                <w:rFonts w:ascii="GHEA Grapalat" w:hAnsi="GHEA Grapalat"/>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521A49" w14:paraId="4AADE1AA" w14:textId="77777777" w:rsidTr="003E235C">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E235C">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E235C">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E235C">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E235C">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E235C">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E235C">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E235C">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E235C">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E235C">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E235C">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E235C">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E235C">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E235C">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w:t>
            </w:r>
            <w:r w:rsidRPr="00EF5782">
              <w:rPr>
                <w:rFonts w:ascii="GHEA Grapalat" w:hAnsi="GHEA Grapalat"/>
                <w:b/>
                <w:bCs/>
              </w:rPr>
              <w:t xml:space="preserve">(для обеспечения </w:t>
            </w:r>
            <w:r w:rsidR="00391852" w:rsidRPr="00EF5782">
              <w:rPr>
                <w:rFonts w:ascii="GHEA Grapalat" w:hAnsi="GHEA Grapalat"/>
                <w:b/>
                <w:bCs/>
              </w:rPr>
              <w:t>квалификации</w:t>
            </w:r>
            <w:r w:rsidRPr="00EF5782">
              <w:rPr>
                <w:rFonts w:ascii="GHEA Grapalat" w:hAnsi="GHEA Grapalat"/>
                <w:b/>
                <w:bCs/>
              </w:rPr>
              <w:t>)</w:t>
            </w:r>
          </w:p>
        </w:tc>
      </w:tr>
      <w:tr w:rsidR="00B138F3" w:rsidRPr="00521A49" w14:paraId="426710AE" w14:textId="77777777" w:rsidTr="003E235C">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E235C">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E235C">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E235C">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E235C">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E235C">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390F7C43"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номер заключаемого договара</w:t>
      </w:r>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17304F0D"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6D5CDEE9"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085121" w:rsidRDefault="000A214C" w:rsidP="00DA0F3E">
      <w:pPr>
        <w:widowControl w:val="0"/>
        <w:tabs>
          <w:tab w:val="left" w:pos="1134"/>
        </w:tabs>
        <w:ind w:firstLine="567"/>
        <w:jc w:val="both"/>
        <w:rPr>
          <w:rFonts w:ascii="GHEA Grapalat" w:hAnsi="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043D13A7" w14:textId="77777777" w:rsidR="00EF5782" w:rsidRPr="00085121" w:rsidRDefault="00EF5782" w:rsidP="00DA0F3E">
      <w:pPr>
        <w:widowControl w:val="0"/>
        <w:tabs>
          <w:tab w:val="left" w:pos="1134"/>
        </w:tabs>
        <w:ind w:firstLine="567"/>
        <w:jc w:val="both"/>
        <w:rPr>
          <w:rFonts w:ascii="GHEA Grapalat" w:hAnsi="GHEA Grapalat"/>
        </w:rPr>
      </w:pP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EF5782" w:rsidRPr="00521A49" w14:paraId="693F70DC" w14:textId="77777777" w:rsidTr="00EE0A56">
        <w:trPr>
          <w:trHeight w:val="349"/>
        </w:trPr>
        <w:tc>
          <w:tcPr>
            <w:tcW w:w="10980" w:type="dxa"/>
            <w:gridSpan w:val="2"/>
            <w:noWrap/>
            <w:vAlign w:val="bottom"/>
          </w:tcPr>
          <w:p w14:paraId="340CC71D" w14:textId="64318DDF" w:rsidR="00EF5782" w:rsidRPr="00521A49" w:rsidRDefault="00EF5782" w:rsidP="00EF5782">
            <w:pPr>
              <w:widowControl w:val="0"/>
              <w:spacing w:after="160"/>
              <w:ind w:left="322"/>
              <w:rPr>
                <w:rFonts w:ascii="GHEA Grapalat" w:hAnsi="GHEA Grapalat"/>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F5782" w:rsidRPr="00521A49" w14:paraId="613AECD3" w14:textId="77777777" w:rsidTr="00EE0A56">
        <w:trPr>
          <w:trHeight w:val="349"/>
        </w:trPr>
        <w:tc>
          <w:tcPr>
            <w:tcW w:w="10980" w:type="dxa"/>
            <w:gridSpan w:val="2"/>
            <w:noWrap/>
            <w:vAlign w:val="bottom"/>
          </w:tcPr>
          <w:p w14:paraId="49BFE181" w14:textId="5C1CA1AA" w:rsidR="00EF5782" w:rsidRPr="00521A49" w:rsidRDefault="00EF5782" w:rsidP="00EF5782">
            <w:pPr>
              <w:widowControl w:val="0"/>
              <w:spacing w:after="160"/>
              <w:ind w:left="322"/>
              <w:rPr>
                <w:rFonts w:ascii="GHEA Grapalat" w:hAnsi="GHEA Grapalat"/>
              </w:rPr>
            </w:pPr>
            <w:r w:rsidRPr="00B138F3">
              <w:rPr>
                <w:rFonts w:ascii="GHEA Grapalat" w:hAnsi="GHEA Grapalat"/>
              </w:rPr>
              <w:t>2.</w:t>
            </w:r>
            <w:r w:rsidRPr="00B138F3">
              <w:rPr>
                <w:rFonts w:ascii="GHEA Grapalat" w:hAnsi="GHEA Grapalat"/>
              </w:rPr>
              <w:tab/>
              <w:t xml:space="preserve">Номер </w:t>
            </w:r>
          </w:p>
        </w:tc>
      </w:tr>
      <w:tr w:rsidR="00EF5782" w:rsidRPr="00521A49" w14:paraId="2DB55C9D" w14:textId="77777777" w:rsidTr="00EE0A56">
        <w:trPr>
          <w:trHeight w:val="349"/>
        </w:trPr>
        <w:tc>
          <w:tcPr>
            <w:tcW w:w="10980" w:type="dxa"/>
            <w:gridSpan w:val="2"/>
            <w:noWrap/>
            <w:vAlign w:val="bottom"/>
          </w:tcPr>
          <w:p w14:paraId="52EEC982" w14:textId="5172E80C" w:rsidR="00EF5782" w:rsidRPr="00521A49" w:rsidRDefault="00EF5782" w:rsidP="00EF5782">
            <w:pPr>
              <w:widowControl w:val="0"/>
              <w:spacing w:after="160"/>
              <w:ind w:left="322"/>
              <w:rPr>
                <w:rFonts w:ascii="GHEA Grapalat" w:hAnsi="GHEA Grapalat"/>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26E294DC"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 Атояна</w:t>
      </w:r>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22FFF29C" w14:textId="16A32480" w:rsidR="00376764" w:rsidRDefault="00071D1C" w:rsidP="00376764">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00376764" w:rsidRPr="00376764">
        <w:rPr>
          <w:rFonts w:ascii="GHEA Grapalat" w:hAnsi="GHEA Grapalat"/>
          <w:b/>
          <w:bCs/>
        </w:rPr>
        <w:t xml:space="preserve">Цена договора ________________ (указывается валюта в случае нерезидентов, в случае резидентов драмы РА или эквивалент указанной валюты в драмах РА). Доставка осуществляется в соответствии с требованиями и условиями Инкотермс CIP Ереван и цена контракта включает в себя все платежи (расходы), которые должен произвести Продавец в целях обеспечения выполнения соответствующего контракта, включая налоги, пошлины, транспортные расходы, расходы на страхование, вознаграждение и ожидаемую прибыль предусмотренные условиями поставки CIP Инкотермс. </w:t>
      </w:r>
      <w:r w:rsidR="00CD4F53">
        <w:rPr>
          <w:rFonts w:ascii="GHEA Grapalat" w:hAnsi="GHEA Grapalat"/>
          <w:b/>
          <w:bCs/>
        </w:rPr>
        <w:t>В</w:t>
      </w:r>
      <w:r w:rsidR="00CD4F53" w:rsidRPr="00376764">
        <w:rPr>
          <w:rFonts w:ascii="GHEA Grapalat" w:hAnsi="GHEA Grapalat"/>
          <w:b/>
          <w:bCs/>
        </w:rPr>
        <w:t>воз Товара в Республику Армения</w:t>
      </w:r>
      <w:r w:rsidR="00CD4F53">
        <w:rPr>
          <w:rFonts w:ascii="GHEA Grapalat" w:hAnsi="GHEA Grapalat"/>
          <w:b/>
          <w:bCs/>
        </w:rPr>
        <w:t xml:space="preserve"> осуществляет Покупатель и</w:t>
      </w:r>
      <w:r w:rsidR="00CD4F53" w:rsidRPr="00376764">
        <w:rPr>
          <w:rFonts w:ascii="GHEA Grapalat" w:hAnsi="GHEA Grapalat"/>
          <w:b/>
          <w:bCs/>
        </w:rPr>
        <w:t xml:space="preserve"> </w:t>
      </w:r>
      <w:r w:rsidR="00CD4F53">
        <w:rPr>
          <w:rFonts w:ascii="GHEA Grapalat" w:hAnsi="GHEA Grapalat"/>
          <w:b/>
          <w:bCs/>
        </w:rPr>
        <w:t>с</w:t>
      </w:r>
      <w:r w:rsidR="00376764" w:rsidRPr="00376764">
        <w:rPr>
          <w:rFonts w:ascii="GHEA Grapalat" w:hAnsi="GHEA Grapalat"/>
          <w:b/>
          <w:bCs/>
        </w:rPr>
        <w:t>огласно законодательству РА, все налоги, пошлины и другие сборы, подлежащие уплате в связи с ввозом Товара в Республику Армения</w:t>
      </w:r>
      <w:r w:rsidR="00CD4F53">
        <w:rPr>
          <w:rFonts w:ascii="GHEA Grapalat" w:hAnsi="GHEA Grapalat"/>
          <w:b/>
          <w:bCs/>
          <w:lang w:val="hy-AM"/>
        </w:rPr>
        <w:t xml:space="preserve"> </w:t>
      </w:r>
      <w:r w:rsidR="00CD4F53" w:rsidRPr="00376764">
        <w:rPr>
          <w:rFonts w:ascii="GHEA Grapalat" w:hAnsi="GHEA Grapalat"/>
          <w:b/>
          <w:bCs/>
        </w:rPr>
        <w:t>не включены в цену Контракта и должны быть оплачены Покупателем</w:t>
      </w:r>
      <w:r w:rsidR="00376764" w:rsidRPr="00376764">
        <w:rPr>
          <w:rFonts w:ascii="GHEA Grapalat" w:hAnsi="GHEA Grapalat"/>
          <w:b/>
          <w:bCs/>
        </w:rPr>
        <w:t>.</w:t>
      </w:r>
    </w:p>
    <w:p w14:paraId="0CA1E1FF" w14:textId="423C6BCA"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w:t>
      </w:r>
      <w:r w:rsidRPr="00521A49">
        <w:rPr>
          <w:rFonts w:ascii="GHEA Grapalat" w:hAnsi="GHEA Grapalat"/>
          <w:lang w:val="hy-AM"/>
        </w:rPr>
        <w:lastRenderedPageBreak/>
        <w:t>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lastRenderedPageBreak/>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5F23A528" w14:textId="77777777" w:rsidR="005D11E0" w:rsidRPr="00B138F3" w:rsidRDefault="005D11E0" w:rsidP="005D11E0">
      <w:pPr>
        <w:widowControl w:val="0"/>
        <w:tabs>
          <w:tab w:val="left" w:pos="1134"/>
        </w:tabs>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583E3BE"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5FC4E5A9"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FAB6521"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0D536993"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405E3EC" w14:textId="77777777" w:rsidR="005D11E0" w:rsidRPr="00B138F3" w:rsidRDefault="005D11E0" w:rsidP="005D11E0">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105C56E" w14:textId="77777777" w:rsidR="005D11E0" w:rsidRPr="00B138F3" w:rsidRDefault="005D11E0" w:rsidP="005D11E0">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793C989" w14:textId="77777777" w:rsidR="00FD3723" w:rsidRPr="00B138F3" w:rsidRDefault="00FD3723" w:rsidP="00FD3723">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14:paraId="2BA781E2" w14:textId="77777777" w:rsidR="00FD3723" w:rsidRPr="00B138F3" w:rsidRDefault="00FD3723" w:rsidP="00FD3723">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542E9145" w14:textId="77777777" w:rsidR="00FD3723" w:rsidRPr="00B138F3" w:rsidRDefault="00FD3723" w:rsidP="00FD3723">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FootnoteReference"/>
          <w:rFonts w:ascii="GHEA Grapalat" w:hAnsi="GHEA Grapalat"/>
        </w:rPr>
        <w:footnoteReference w:customMarkFollows="1" w:id="9"/>
        <w:t>22</w:t>
      </w:r>
    </w:p>
    <w:p w14:paraId="20A786D5"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5EC6E3C"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A4DD59D" w14:textId="77777777" w:rsidR="005D11E0" w:rsidRPr="00B138F3" w:rsidRDefault="005D11E0" w:rsidP="005D11E0">
      <w:pPr>
        <w:widowControl w:val="0"/>
        <w:tabs>
          <w:tab w:val="left" w:pos="1276"/>
        </w:tabs>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4708DA13" w14:textId="77777777" w:rsidR="005D11E0" w:rsidRPr="00B138F3" w:rsidRDefault="005D11E0" w:rsidP="005D11E0">
      <w:pPr>
        <w:widowControl w:val="0"/>
        <w:tabs>
          <w:tab w:val="left" w:pos="1276"/>
        </w:tabs>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11BA51B9" w14:textId="77777777" w:rsidR="00FD3723" w:rsidRPr="00FB29E1" w:rsidRDefault="00FD3723" w:rsidP="00FD3723">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w:t>
      </w:r>
      <w:r w:rsidRPr="006F0A20">
        <w:rPr>
          <w:rFonts w:ascii="GHEA Grapalat" w:eastAsiaTheme="minorHAnsi" w:hAnsi="GHEA Grapalat" w:cstheme="minorBidi"/>
          <w:sz w:val="22"/>
          <w:szCs w:val="22"/>
          <w:lang w:eastAsia="en-US" w:bidi="ar-SA"/>
        </w:rPr>
        <w:lastRenderedPageBreak/>
        <w:t>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33DDCE12" w14:textId="77777777" w:rsidR="00FD3723" w:rsidRPr="00B138F3" w:rsidRDefault="00FD3723" w:rsidP="00FD3723">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F37544A" w14:textId="77777777" w:rsidR="00FD3723" w:rsidRPr="00B138F3" w:rsidRDefault="00FD3723" w:rsidP="00FD3723">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68A98D39" w14:textId="77777777" w:rsidR="00FD3723" w:rsidRPr="00B138F3" w:rsidRDefault="00FD3723" w:rsidP="00FD3723">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4B9BA497" w14:textId="77777777" w:rsidR="00FD3723" w:rsidRDefault="00FD3723" w:rsidP="00FD3723">
      <w:pPr>
        <w:widowControl w:val="0"/>
        <w:tabs>
          <w:tab w:val="left" w:pos="1276"/>
        </w:tabs>
        <w:spacing w:after="160"/>
        <w:ind w:firstLine="567"/>
        <w:jc w:val="both"/>
        <w:rPr>
          <w:ins w:id="7"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2D060960" w14:textId="77777777" w:rsidR="00FD3723" w:rsidRDefault="00FD3723" w:rsidP="00FD3723">
      <w:pPr>
        <w:widowControl w:val="0"/>
        <w:tabs>
          <w:tab w:val="left" w:pos="1276"/>
        </w:tabs>
        <w:spacing w:after="160"/>
        <w:ind w:firstLine="567"/>
        <w:jc w:val="both"/>
        <w:rPr>
          <w:ins w:id="8"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9" w:author="Inesa Kocharyan" w:date="2025-02-19T10:34:00Z">
        <w:r>
          <w:rPr>
            <w:rFonts w:ascii="GHEA Grapalat" w:hAnsi="GHEA Grapalat"/>
          </w:rPr>
          <w:br w:type="page"/>
        </w:r>
      </w:ins>
    </w:p>
    <w:p w14:paraId="5BA27D84" w14:textId="77777777" w:rsidR="00FD3723" w:rsidRPr="0058169B" w:rsidRDefault="00FD3723" w:rsidP="00FD3723">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w:t>
      </w:r>
      <w:r w:rsidRPr="00B76CB5">
        <w:rPr>
          <w:rFonts w:ascii="GHEA Grapalat" w:hAnsi="GHEA Grapalat"/>
        </w:rPr>
        <w:t xml:space="preserve"> ------- </w:t>
      </w:r>
      <w:r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8169B">
        <w:rPr>
          <w:rStyle w:val="FootnoteReference"/>
          <w:rFonts w:ascii="GHEA Grapalat" w:hAnsi="GHEA Grapalat"/>
        </w:rPr>
        <w:t>25</w:t>
      </w: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0"/>
        <w:t>*</w:t>
      </w:r>
    </w:p>
    <w:p w14:paraId="75A3F6F3" w14:textId="383CF199" w:rsidR="008F3B5F" w:rsidRDefault="008F3B5F" w:rsidP="00A50CE7">
      <w:pPr>
        <w:widowControl w:val="0"/>
        <w:jc w:val="right"/>
        <w:rPr>
          <w:rFonts w:ascii="GHEA Grapalat" w:hAnsi="GHEA Grapalat"/>
        </w:rPr>
      </w:pPr>
      <w:r w:rsidRPr="00B138F3">
        <w:rPr>
          <w:rFonts w:ascii="GHEA Grapalat" w:hAnsi="GHEA Grapalat"/>
        </w:rPr>
        <w:t>Драмов РА</w:t>
      </w:r>
    </w:p>
    <w:tbl>
      <w:tblPr>
        <w:tblW w:w="1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307"/>
        <w:gridCol w:w="1890"/>
        <w:gridCol w:w="1364"/>
        <w:gridCol w:w="1260"/>
        <w:gridCol w:w="900"/>
        <w:gridCol w:w="1620"/>
        <w:gridCol w:w="1080"/>
        <w:gridCol w:w="1350"/>
        <w:gridCol w:w="990"/>
        <w:gridCol w:w="1843"/>
        <w:gridCol w:w="8"/>
      </w:tblGrid>
      <w:tr w:rsidR="00376764" w:rsidRPr="00A71D81" w14:paraId="261B4B6F" w14:textId="77777777" w:rsidTr="00376764">
        <w:trPr>
          <w:jc w:val="center"/>
        </w:trPr>
        <w:tc>
          <w:tcPr>
            <w:tcW w:w="16160" w:type="dxa"/>
            <w:gridSpan w:val="12"/>
            <w:tcBorders>
              <w:top w:val="single" w:sz="12" w:space="0" w:color="auto"/>
              <w:left w:val="single" w:sz="12" w:space="0" w:color="auto"/>
              <w:right w:val="single" w:sz="12" w:space="0" w:color="auto"/>
            </w:tcBorders>
          </w:tcPr>
          <w:p w14:paraId="21FDF135" w14:textId="77777777" w:rsidR="00376764" w:rsidRPr="00A71D81" w:rsidRDefault="00376764" w:rsidP="00376764">
            <w:pPr>
              <w:jc w:val="center"/>
              <w:rPr>
                <w:sz w:val="18"/>
              </w:rPr>
            </w:pPr>
            <w:r w:rsidRPr="00B138F3">
              <w:rPr>
                <w:sz w:val="16"/>
                <w:szCs w:val="16"/>
              </w:rPr>
              <w:t>Товар</w:t>
            </w:r>
          </w:p>
        </w:tc>
      </w:tr>
      <w:tr w:rsidR="00376764" w:rsidRPr="00A71D81" w14:paraId="390262F9" w14:textId="77777777" w:rsidTr="00E67855">
        <w:trPr>
          <w:trHeight w:val="219"/>
          <w:jc w:val="center"/>
        </w:trPr>
        <w:tc>
          <w:tcPr>
            <w:tcW w:w="1548" w:type="dxa"/>
            <w:vMerge w:val="restart"/>
            <w:tcBorders>
              <w:left w:val="single" w:sz="12" w:space="0" w:color="auto"/>
            </w:tcBorders>
            <w:vAlign w:val="center"/>
          </w:tcPr>
          <w:p w14:paraId="00299840" w14:textId="77777777" w:rsidR="00376764" w:rsidRPr="00A71D81" w:rsidRDefault="00376764" w:rsidP="00376764">
            <w:pPr>
              <w:jc w:val="center"/>
              <w:rPr>
                <w:sz w:val="18"/>
              </w:rPr>
            </w:pPr>
            <w:r w:rsidRPr="00B138F3">
              <w:rPr>
                <w:sz w:val="16"/>
                <w:szCs w:val="16"/>
              </w:rPr>
              <w:t xml:space="preserve">номер предусмотренного </w:t>
            </w:r>
            <w:r w:rsidRPr="00B138F3">
              <w:rPr>
                <w:spacing w:val="-6"/>
                <w:sz w:val="16"/>
                <w:szCs w:val="16"/>
              </w:rPr>
              <w:t>приглашением</w:t>
            </w:r>
            <w:r w:rsidRPr="00B138F3">
              <w:rPr>
                <w:sz w:val="16"/>
                <w:szCs w:val="16"/>
              </w:rPr>
              <w:t xml:space="preserve"> лота</w:t>
            </w:r>
          </w:p>
        </w:tc>
        <w:tc>
          <w:tcPr>
            <w:tcW w:w="2307" w:type="dxa"/>
            <w:vMerge w:val="restart"/>
            <w:vAlign w:val="center"/>
          </w:tcPr>
          <w:p w14:paraId="56C28832" w14:textId="77777777" w:rsidR="00376764" w:rsidRPr="00A71D81" w:rsidRDefault="00376764" w:rsidP="00376764">
            <w:pPr>
              <w:jc w:val="center"/>
              <w:rPr>
                <w:sz w:val="18"/>
              </w:rPr>
            </w:pPr>
            <w:r w:rsidRPr="00B138F3">
              <w:rPr>
                <w:sz w:val="16"/>
                <w:szCs w:val="16"/>
              </w:rPr>
              <w:t xml:space="preserve">наименование </w:t>
            </w:r>
          </w:p>
        </w:tc>
        <w:tc>
          <w:tcPr>
            <w:tcW w:w="1890" w:type="dxa"/>
            <w:vMerge w:val="restart"/>
            <w:vAlign w:val="center"/>
          </w:tcPr>
          <w:p w14:paraId="7FEFC1CD" w14:textId="77777777" w:rsidR="00376764" w:rsidRPr="00311ED2" w:rsidRDefault="00376764" w:rsidP="00376764">
            <w:pPr>
              <w:jc w:val="center"/>
              <w:rPr>
                <w:sz w:val="18"/>
                <w:lang w:val="hy-AM"/>
              </w:rPr>
            </w:pPr>
            <w:r w:rsidRPr="00C46BB1">
              <w:rPr>
                <w:sz w:val="16"/>
                <w:szCs w:val="16"/>
              </w:rPr>
              <w:t>товарный знак,</w:t>
            </w:r>
            <w:r w:rsidRPr="00B138F3">
              <w:rPr>
                <w:sz w:val="16"/>
                <w:szCs w:val="16"/>
                <w:lang w:val="hy-AM"/>
              </w:rPr>
              <w:t xml:space="preserve"> </w:t>
            </w:r>
            <w:r w:rsidRPr="00C46BB1">
              <w:rPr>
                <w:sz w:val="16"/>
                <w:szCs w:val="16"/>
              </w:rPr>
              <w:t>фирменное наименование, модель</w:t>
            </w:r>
            <w:r>
              <w:rPr>
                <w:sz w:val="16"/>
                <w:szCs w:val="16"/>
                <w:lang w:val="hy-AM"/>
              </w:rPr>
              <w:t xml:space="preserve"> </w:t>
            </w:r>
            <w:r w:rsidRPr="00C46BB1">
              <w:rPr>
                <w:sz w:val="16"/>
                <w:szCs w:val="16"/>
              </w:rPr>
              <w:t xml:space="preserve">и наименование производителя </w:t>
            </w:r>
          </w:p>
        </w:tc>
        <w:tc>
          <w:tcPr>
            <w:tcW w:w="1364" w:type="dxa"/>
            <w:vMerge w:val="restart"/>
            <w:vAlign w:val="center"/>
          </w:tcPr>
          <w:p w14:paraId="2BEAC352" w14:textId="77777777" w:rsidR="00376764" w:rsidRPr="00A71D81" w:rsidRDefault="00376764" w:rsidP="00376764">
            <w:pPr>
              <w:jc w:val="center"/>
              <w:rPr>
                <w:sz w:val="18"/>
              </w:rPr>
            </w:pPr>
            <w:r w:rsidRPr="00B138F3">
              <w:rPr>
                <w:sz w:val="16"/>
                <w:szCs w:val="16"/>
              </w:rPr>
              <w:t>техническая характеристика</w:t>
            </w:r>
          </w:p>
        </w:tc>
        <w:tc>
          <w:tcPr>
            <w:tcW w:w="1260" w:type="dxa"/>
            <w:vMerge w:val="restart"/>
            <w:vAlign w:val="center"/>
          </w:tcPr>
          <w:p w14:paraId="6853DF5A" w14:textId="77777777" w:rsidR="00376764" w:rsidRPr="00A71D81" w:rsidRDefault="00376764" w:rsidP="00376764">
            <w:pPr>
              <w:jc w:val="center"/>
              <w:rPr>
                <w:sz w:val="18"/>
              </w:rPr>
            </w:pPr>
            <w:r w:rsidRPr="00B138F3">
              <w:rPr>
                <w:sz w:val="16"/>
                <w:szCs w:val="16"/>
              </w:rPr>
              <w:t>единица измерения</w:t>
            </w:r>
          </w:p>
        </w:tc>
        <w:tc>
          <w:tcPr>
            <w:tcW w:w="900" w:type="dxa"/>
            <w:vMerge w:val="restart"/>
            <w:vAlign w:val="center"/>
          </w:tcPr>
          <w:p w14:paraId="74AC733B" w14:textId="77777777" w:rsidR="00376764" w:rsidRDefault="00376764" w:rsidP="00376764">
            <w:pPr>
              <w:jc w:val="center"/>
              <w:rPr>
                <w:sz w:val="16"/>
                <w:szCs w:val="16"/>
              </w:rPr>
            </w:pPr>
            <w:r w:rsidRPr="00B138F3">
              <w:rPr>
                <w:sz w:val="16"/>
                <w:szCs w:val="16"/>
              </w:rPr>
              <w:t>цена единицы</w:t>
            </w:r>
          </w:p>
          <w:p w14:paraId="16CDA216" w14:textId="77777777" w:rsidR="00376764" w:rsidRPr="00A71D81" w:rsidRDefault="00376764" w:rsidP="00376764">
            <w:pPr>
              <w:jc w:val="center"/>
              <w:rPr>
                <w:sz w:val="18"/>
              </w:rPr>
            </w:pPr>
            <w:r w:rsidRPr="00B138F3">
              <w:rPr>
                <w:sz w:val="16"/>
                <w:szCs w:val="16"/>
              </w:rPr>
              <w:t>/драмов РА</w:t>
            </w:r>
          </w:p>
        </w:tc>
        <w:tc>
          <w:tcPr>
            <w:tcW w:w="1620" w:type="dxa"/>
            <w:vMerge w:val="restart"/>
            <w:vAlign w:val="center"/>
          </w:tcPr>
          <w:p w14:paraId="69CFDF03" w14:textId="77777777" w:rsidR="00376764" w:rsidRDefault="00376764" w:rsidP="00376764">
            <w:pPr>
              <w:jc w:val="center"/>
              <w:rPr>
                <w:sz w:val="16"/>
                <w:szCs w:val="16"/>
              </w:rPr>
            </w:pPr>
            <w:r w:rsidRPr="00B138F3">
              <w:rPr>
                <w:sz w:val="16"/>
                <w:szCs w:val="16"/>
              </w:rPr>
              <w:t>общая цена</w:t>
            </w:r>
          </w:p>
          <w:p w14:paraId="66AB58B2" w14:textId="77777777" w:rsidR="00376764" w:rsidRPr="00A71D81" w:rsidRDefault="00376764" w:rsidP="00376764">
            <w:pPr>
              <w:jc w:val="center"/>
              <w:rPr>
                <w:sz w:val="18"/>
              </w:rPr>
            </w:pPr>
            <w:r w:rsidRPr="00B138F3">
              <w:rPr>
                <w:sz w:val="16"/>
                <w:szCs w:val="16"/>
              </w:rPr>
              <w:t>/драмов РА</w:t>
            </w:r>
          </w:p>
        </w:tc>
        <w:tc>
          <w:tcPr>
            <w:tcW w:w="1080" w:type="dxa"/>
            <w:vMerge w:val="restart"/>
            <w:vAlign w:val="center"/>
          </w:tcPr>
          <w:p w14:paraId="56768000" w14:textId="77777777" w:rsidR="00376764" w:rsidRPr="00A71D81" w:rsidRDefault="00376764" w:rsidP="00376764">
            <w:pPr>
              <w:jc w:val="center"/>
              <w:rPr>
                <w:sz w:val="18"/>
              </w:rPr>
            </w:pPr>
            <w:r w:rsidRPr="00B138F3">
              <w:rPr>
                <w:sz w:val="16"/>
                <w:szCs w:val="16"/>
              </w:rPr>
              <w:t>общий объем</w:t>
            </w:r>
          </w:p>
        </w:tc>
        <w:tc>
          <w:tcPr>
            <w:tcW w:w="4191" w:type="dxa"/>
            <w:gridSpan w:val="4"/>
            <w:tcBorders>
              <w:right w:val="single" w:sz="12" w:space="0" w:color="auto"/>
            </w:tcBorders>
            <w:vAlign w:val="center"/>
          </w:tcPr>
          <w:p w14:paraId="1B1969F4" w14:textId="77777777" w:rsidR="00376764" w:rsidRPr="00A71D81" w:rsidRDefault="00376764" w:rsidP="00376764">
            <w:pPr>
              <w:jc w:val="center"/>
              <w:rPr>
                <w:sz w:val="18"/>
              </w:rPr>
            </w:pPr>
            <w:r w:rsidRPr="00B138F3">
              <w:rPr>
                <w:sz w:val="16"/>
                <w:szCs w:val="16"/>
              </w:rPr>
              <w:t>поставки</w:t>
            </w:r>
          </w:p>
        </w:tc>
      </w:tr>
      <w:tr w:rsidR="00376764" w:rsidRPr="002428F2" w14:paraId="18FB8330" w14:textId="77777777" w:rsidTr="00E67855">
        <w:trPr>
          <w:trHeight w:val="445"/>
          <w:jc w:val="center"/>
        </w:trPr>
        <w:tc>
          <w:tcPr>
            <w:tcW w:w="1548" w:type="dxa"/>
            <w:vMerge/>
            <w:tcBorders>
              <w:left w:val="single" w:sz="12" w:space="0" w:color="auto"/>
              <w:bottom w:val="single" w:sz="12" w:space="0" w:color="auto"/>
            </w:tcBorders>
            <w:vAlign w:val="center"/>
          </w:tcPr>
          <w:p w14:paraId="2B9BC02D" w14:textId="77777777" w:rsidR="00376764" w:rsidRPr="00A71D81" w:rsidRDefault="00376764" w:rsidP="00376764">
            <w:pPr>
              <w:jc w:val="center"/>
              <w:rPr>
                <w:sz w:val="18"/>
              </w:rPr>
            </w:pPr>
          </w:p>
        </w:tc>
        <w:tc>
          <w:tcPr>
            <w:tcW w:w="2307" w:type="dxa"/>
            <w:vMerge/>
            <w:tcBorders>
              <w:bottom w:val="single" w:sz="12" w:space="0" w:color="auto"/>
            </w:tcBorders>
            <w:vAlign w:val="center"/>
          </w:tcPr>
          <w:p w14:paraId="11285066" w14:textId="77777777" w:rsidR="00376764" w:rsidRPr="00A71D81" w:rsidRDefault="00376764" w:rsidP="00376764">
            <w:pPr>
              <w:jc w:val="center"/>
              <w:rPr>
                <w:sz w:val="18"/>
              </w:rPr>
            </w:pPr>
          </w:p>
        </w:tc>
        <w:tc>
          <w:tcPr>
            <w:tcW w:w="1890" w:type="dxa"/>
            <w:vMerge/>
            <w:tcBorders>
              <w:bottom w:val="single" w:sz="12" w:space="0" w:color="auto"/>
            </w:tcBorders>
            <w:vAlign w:val="center"/>
          </w:tcPr>
          <w:p w14:paraId="52A1088F" w14:textId="77777777" w:rsidR="00376764" w:rsidRPr="00A71D81" w:rsidRDefault="00376764" w:rsidP="00376764">
            <w:pPr>
              <w:jc w:val="center"/>
              <w:rPr>
                <w:sz w:val="18"/>
              </w:rPr>
            </w:pPr>
          </w:p>
        </w:tc>
        <w:tc>
          <w:tcPr>
            <w:tcW w:w="1364" w:type="dxa"/>
            <w:vMerge/>
            <w:tcBorders>
              <w:bottom w:val="single" w:sz="12" w:space="0" w:color="auto"/>
            </w:tcBorders>
            <w:vAlign w:val="center"/>
          </w:tcPr>
          <w:p w14:paraId="06D235F0" w14:textId="77777777" w:rsidR="00376764" w:rsidRPr="00A71D81" w:rsidRDefault="00376764" w:rsidP="00376764">
            <w:pPr>
              <w:jc w:val="center"/>
              <w:rPr>
                <w:sz w:val="18"/>
              </w:rPr>
            </w:pPr>
          </w:p>
        </w:tc>
        <w:tc>
          <w:tcPr>
            <w:tcW w:w="1260" w:type="dxa"/>
            <w:vMerge/>
            <w:tcBorders>
              <w:bottom w:val="single" w:sz="12" w:space="0" w:color="auto"/>
            </w:tcBorders>
            <w:vAlign w:val="center"/>
          </w:tcPr>
          <w:p w14:paraId="496BDF73" w14:textId="77777777" w:rsidR="00376764" w:rsidRPr="00A71D81" w:rsidRDefault="00376764" w:rsidP="00376764">
            <w:pPr>
              <w:jc w:val="center"/>
              <w:rPr>
                <w:sz w:val="18"/>
              </w:rPr>
            </w:pPr>
          </w:p>
        </w:tc>
        <w:tc>
          <w:tcPr>
            <w:tcW w:w="900" w:type="dxa"/>
            <w:vMerge/>
            <w:tcBorders>
              <w:bottom w:val="single" w:sz="12" w:space="0" w:color="auto"/>
            </w:tcBorders>
            <w:vAlign w:val="center"/>
          </w:tcPr>
          <w:p w14:paraId="4A681F82" w14:textId="77777777" w:rsidR="00376764" w:rsidRPr="00A71D81" w:rsidRDefault="00376764" w:rsidP="00376764">
            <w:pPr>
              <w:jc w:val="center"/>
              <w:rPr>
                <w:sz w:val="18"/>
              </w:rPr>
            </w:pPr>
          </w:p>
        </w:tc>
        <w:tc>
          <w:tcPr>
            <w:tcW w:w="1620" w:type="dxa"/>
            <w:vMerge/>
            <w:tcBorders>
              <w:bottom w:val="single" w:sz="12" w:space="0" w:color="auto"/>
            </w:tcBorders>
            <w:vAlign w:val="center"/>
          </w:tcPr>
          <w:p w14:paraId="178DAB2D" w14:textId="77777777" w:rsidR="00376764" w:rsidRPr="00A71D81" w:rsidRDefault="00376764" w:rsidP="00376764">
            <w:pPr>
              <w:jc w:val="center"/>
              <w:rPr>
                <w:sz w:val="18"/>
              </w:rPr>
            </w:pPr>
          </w:p>
        </w:tc>
        <w:tc>
          <w:tcPr>
            <w:tcW w:w="1080" w:type="dxa"/>
            <w:vMerge/>
            <w:tcBorders>
              <w:bottom w:val="single" w:sz="12" w:space="0" w:color="auto"/>
            </w:tcBorders>
            <w:vAlign w:val="center"/>
          </w:tcPr>
          <w:p w14:paraId="30EC94DF" w14:textId="77777777" w:rsidR="00376764" w:rsidRPr="00A71D81" w:rsidRDefault="00376764" w:rsidP="00376764">
            <w:pPr>
              <w:jc w:val="center"/>
              <w:rPr>
                <w:sz w:val="18"/>
              </w:rPr>
            </w:pPr>
          </w:p>
        </w:tc>
        <w:tc>
          <w:tcPr>
            <w:tcW w:w="1350" w:type="dxa"/>
            <w:tcBorders>
              <w:bottom w:val="single" w:sz="12" w:space="0" w:color="auto"/>
            </w:tcBorders>
            <w:vAlign w:val="center"/>
          </w:tcPr>
          <w:p w14:paraId="7F17F956" w14:textId="77777777" w:rsidR="00376764" w:rsidRPr="00A71D81" w:rsidRDefault="00376764" w:rsidP="00376764">
            <w:pPr>
              <w:jc w:val="center"/>
              <w:rPr>
                <w:sz w:val="18"/>
              </w:rPr>
            </w:pPr>
            <w:r w:rsidRPr="00B138F3">
              <w:rPr>
                <w:sz w:val="16"/>
                <w:szCs w:val="16"/>
              </w:rPr>
              <w:t>адрес</w:t>
            </w:r>
          </w:p>
        </w:tc>
        <w:tc>
          <w:tcPr>
            <w:tcW w:w="990" w:type="dxa"/>
            <w:tcBorders>
              <w:bottom w:val="single" w:sz="12" w:space="0" w:color="auto"/>
            </w:tcBorders>
            <w:vAlign w:val="center"/>
          </w:tcPr>
          <w:p w14:paraId="55C55FA3" w14:textId="77777777" w:rsidR="00376764" w:rsidRPr="00A71D81" w:rsidRDefault="00376764" w:rsidP="00376764">
            <w:pPr>
              <w:jc w:val="center"/>
              <w:rPr>
                <w:sz w:val="18"/>
              </w:rPr>
            </w:pPr>
            <w:r w:rsidRPr="00B138F3">
              <w:rPr>
                <w:sz w:val="16"/>
                <w:szCs w:val="16"/>
              </w:rPr>
              <w:t>подлежащее поставке количество товара</w:t>
            </w:r>
          </w:p>
        </w:tc>
        <w:tc>
          <w:tcPr>
            <w:tcW w:w="1851" w:type="dxa"/>
            <w:gridSpan w:val="2"/>
            <w:tcBorders>
              <w:bottom w:val="single" w:sz="12" w:space="0" w:color="auto"/>
              <w:right w:val="single" w:sz="12" w:space="0" w:color="auto"/>
            </w:tcBorders>
            <w:vAlign w:val="center"/>
          </w:tcPr>
          <w:p w14:paraId="0FF2D2C0" w14:textId="77777777" w:rsidR="00376764" w:rsidRPr="0058053B" w:rsidRDefault="00376764" w:rsidP="00376764">
            <w:pPr>
              <w:jc w:val="center"/>
              <w:rPr>
                <w:sz w:val="16"/>
                <w:szCs w:val="16"/>
                <w:lang w:val="hy-AM"/>
              </w:rPr>
            </w:pPr>
            <w:r w:rsidRPr="00492B41">
              <w:rPr>
                <w:sz w:val="16"/>
                <w:szCs w:val="16"/>
              </w:rPr>
              <w:t>Срок</w:t>
            </w:r>
            <w:r>
              <w:rPr>
                <w:sz w:val="16"/>
                <w:szCs w:val="16"/>
                <w:lang w:val="hy-AM"/>
              </w:rPr>
              <w:t>**</w:t>
            </w:r>
          </w:p>
          <w:p w14:paraId="718BBDC1" w14:textId="77777777" w:rsidR="00376764" w:rsidRPr="0049758C" w:rsidRDefault="00376764" w:rsidP="00376764">
            <w:pPr>
              <w:jc w:val="center"/>
              <w:rPr>
                <w:sz w:val="18"/>
              </w:rPr>
            </w:pPr>
            <w:r w:rsidRPr="0049758C">
              <w:rPr>
                <w:sz w:val="18"/>
              </w:rPr>
              <w:t>в случае</w:t>
            </w:r>
            <w:r>
              <w:rPr>
                <w:sz w:val="18"/>
              </w:rPr>
              <w:t xml:space="preserve"> выделения</w:t>
            </w:r>
            <w:r w:rsidRPr="0049758C">
              <w:rPr>
                <w:sz w:val="18"/>
              </w:rPr>
              <w:t xml:space="preserve"> финансовых средств – с даты вступления в силу</w:t>
            </w:r>
            <w:r>
              <w:rPr>
                <w:sz w:val="18"/>
              </w:rPr>
              <w:t xml:space="preserve"> дополнительного</w:t>
            </w:r>
            <w:r w:rsidRPr="0049758C">
              <w:rPr>
                <w:sz w:val="18"/>
              </w:rPr>
              <w:t xml:space="preserve"> </w:t>
            </w:r>
            <w:r>
              <w:rPr>
                <w:sz w:val="18"/>
              </w:rPr>
              <w:t>соглашения</w:t>
            </w:r>
            <w:r w:rsidRPr="0049758C">
              <w:rPr>
                <w:sz w:val="18"/>
              </w:rPr>
              <w:t>, заключенного между сторонами, до:</w:t>
            </w:r>
          </w:p>
        </w:tc>
      </w:tr>
      <w:tr w:rsidR="00A665F1" w:rsidRPr="000264EC" w14:paraId="5FE6399F" w14:textId="77777777" w:rsidTr="00E67855">
        <w:trPr>
          <w:gridAfter w:val="1"/>
          <w:wAfter w:w="8" w:type="dxa"/>
          <w:trHeight w:val="564"/>
          <w:jc w:val="center"/>
        </w:trPr>
        <w:tc>
          <w:tcPr>
            <w:tcW w:w="1548" w:type="dxa"/>
            <w:vMerge w:val="restart"/>
            <w:tcBorders>
              <w:top w:val="single" w:sz="12" w:space="0" w:color="auto"/>
              <w:left w:val="single" w:sz="12" w:space="0" w:color="auto"/>
            </w:tcBorders>
            <w:vAlign w:val="center"/>
          </w:tcPr>
          <w:p w14:paraId="7C01954E" w14:textId="4A5A8F8A" w:rsidR="00A665F1" w:rsidRPr="00BA79E4" w:rsidRDefault="00A665F1" w:rsidP="00A665F1">
            <w:pPr>
              <w:jc w:val="center"/>
              <w:rPr>
                <w:rFonts w:cs="Calibri"/>
                <w:color w:val="000000"/>
                <w:sz w:val="18"/>
                <w:szCs w:val="18"/>
              </w:rPr>
            </w:pPr>
            <w:r>
              <w:rPr>
                <w:sz w:val="18"/>
                <w:szCs w:val="18"/>
              </w:rPr>
              <w:t>1</w:t>
            </w:r>
          </w:p>
        </w:tc>
        <w:tc>
          <w:tcPr>
            <w:tcW w:w="2307" w:type="dxa"/>
            <w:vMerge w:val="restart"/>
            <w:tcBorders>
              <w:top w:val="single" w:sz="12" w:space="0" w:color="auto"/>
            </w:tcBorders>
            <w:vAlign w:val="center"/>
          </w:tcPr>
          <w:p w14:paraId="63C9C207" w14:textId="79DC9498" w:rsidR="00A665F1" w:rsidRDefault="00A665F1" w:rsidP="00A665F1">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4E256793" w14:textId="77777777" w:rsidR="00A665F1" w:rsidRPr="005A3F12" w:rsidRDefault="00A665F1" w:rsidP="00A665F1">
            <w:pPr>
              <w:rPr>
                <w:color w:val="000000"/>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1890" w:type="dxa"/>
            <w:vMerge w:val="restart"/>
            <w:tcBorders>
              <w:top w:val="single" w:sz="12" w:space="0" w:color="auto"/>
            </w:tcBorders>
            <w:vAlign w:val="center"/>
          </w:tcPr>
          <w:p w14:paraId="0C0354DD" w14:textId="77777777" w:rsidR="00A665F1" w:rsidRPr="00D47374" w:rsidRDefault="00A665F1" w:rsidP="00A665F1">
            <w:pPr>
              <w:jc w:val="center"/>
              <w:rPr>
                <w:sz w:val="18"/>
                <w:szCs w:val="18"/>
              </w:rPr>
            </w:pPr>
            <w:r>
              <w:rPr>
                <w:sz w:val="18"/>
                <w:szCs w:val="18"/>
              </w:rPr>
              <w:t>требуется</w:t>
            </w:r>
          </w:p>
        </w:tc>
        <w:tc>
          <w:tcPr>
            <w:tcW w:w="1364" w:type="dxa"/>
            <w:vMerge w:val="restart"/>
            <w:tcBorders>
              <w:top w:val="single" w:sz="12" w:space="0" w:color="auto"/>
            </w:tcBorders>
            <w:vAlign w:val="center"/>
          </w:tcPr>
          <w:p w14:paraId="76DB4952" w14:textId="77777777" w:rsidR="00A665F1" w:rsidRPr="00D47374" w:rsidRDefault="00A665F1" w:rsidP="00A665F1">
            <w:pPr>
              <w:jc w:val="center"/>
              <w:rPr>
                <w:sz w:val="18"/>
                <w:szCs w:val="18"/>
              </w:rPr>
            </w:pPr>
            <w:r w:rsidRPr="00B625FF">
              <w:rPr>
                <w:sz w:val="20"/>
                <w:szCs w:val="20"/>
              </w:rPr>
              <w:t>Излагается ниже</w:t>
            </w:r>
          </w:p>
        </w:tc>
        <w:tc>
          <w:tcPr>
            <w:tcW w:w="1260" w:type="dxa"/>
            <w:vMerge w:val="restart"/>
            <w:tcBorders>
              <w:top w:val="single" w:sz="12" w:space="0" w:color="auto"/>
            </w:tcBorders>
            <w:vAlign w:val="center"/>
          </w:tcPr>
          <w:p w14:paraId="5598C0FB" w14:textId="77777777" w:rsidR="00A665F1" w:rsidRPr="00D47374" w:rsidRDefault="00A665F1" w:rsidP="00A665F1">
            <w:pPr>
              <w:jc w:val="center"/>
              <w:rPr>
                <w:sz w:val="18"/>
                <w:szCs w:val="18"/>
              </w:rPr>
            </w:pPr>
            <w:r w:rsidRPr="00B625FF">
              <w:rPr>
                <w:rFonts w:cs="GHEA Grapalat"/>
                <w:sz w:val="20"/>
                <w:szCs w:val="20"/>
              </w:rPr>
              <w:t>доза</w:t>
            </w:r>
          </w:p>
        </w:tc>
        <w:tc>
          <w:tcPr>
            <w:tcW w:w="900" w:type="dxa"/>
            <w:vMerge w:val="restart"/>
            <w:tcBorders>
              <w:top w:val="single" w:sz="12" w:space="0" w:color="auto"/>
            </w:tcBorders>
            <w:vAlign w:val="center"/>
          </w:tcPr>
          <w:p w14:paraId="60303021" w14:textId="77777777" w:rsidR="00A665F1" w:rsidRPr="00D47374" w:rsidRDefault="00A665F1" w:rsidP="00A665F1">
            <w:pPr>
              <w:jc w:val="center"/>
              <w:rPr>
                <w:sz w:val="18"/>
                <w:szCs w:val="18"/>
                <w:lang w:val="hy-AM"/>
              </w:rPr>
            </w:pPr>
            <w:r w:rsidRPr="00D47374">
              <w:rPr>
                <w:sz w:val="18"/>
                <w:szCs w:val="18"/>
                <w:lang w:val="hy-AM"/>
              </w:rPr>
              <w:t>10000</w:t>
            </w:r>
          </w:p>
        </w:tc>
        <w:tc>
          <w:tcPr>
            <w:tcW w:w="1620" w:type="dxa"/>
            <w:vMerge w:val="restart"/>
            <w:tcBorders>
              <w:top w:val="single" w:sz="12" w:space="0" w:color="auto"/>
            </w:tcBorders>
            <w:vAlign w:val="center"/>
          </w:tcPr>
          <w:p w14:paraId="33B33EC0" w14:textId="23DBE936" w:rsidR="00A665F1" w:rsidRPr="005A3F12" w:rsidRDefault="00A665F1" w:rsidP="00A665F1">
            <w:pPr>
              <w:jc w:val="center"/>
              <w:rPr>
                <w:sz w:val="18"/>
                <w:szCs w:val="18"/>
              </w:rPr>
            </w:pPr>
            <w:r>
              <w:rPr>
                <w:sz w:val="18"/>
                <w:szCs w:val="18"/>
              </w:rPr>
              <w:t>65</w:t>
            </w:r>
            <w:r w:rsidRPr="005A3F12">
              <w:rPr>
                <w:sz w:val="18"/>
                <w:szCs w:val="18"/>
              </w:rPr>
              <w:t>0</w:t>
            </w:r>
            <w:r>
              <w:rPr>
                <w:sz w:val="18"/>
                <w:szCs w:val="18"/>
              </w:rPr>
              <w:t xml:space="preserve"> </w:t>
            </w:r>
            <w:r w:rsidRPr="005A3F12">
              <w:rPr>
                <w:sz w:val="18"/>
                <w:szCs w:val="18"/>
              </w:rPr>
              <w:t>000</w:t>
            </w:r>
            <w:r>
              <w:rPr>
                <w:sz w:val="18"/>
                <w:szCs w:val="18"/>
              </w:rPr>
              <w:t xml:space="preserve"> </w:t>
            </w:r>
            <w:r w:rsidRPr="005A3F12">
              <w:rPr>
                <w:sz w:val="18"/>
                <w:szCs w:val="18"/>
              </w:rPr>
              <w:t>000</w:t>
            </w:r>
            <w:r>
              <w:rPr>
                <w:sz w:val="18"/>
                <w:szCs w:val="18"/>
              </w:rPr>
              <w:t>.0</w:t>
            </w:r>
          </w:p>
        </w:tc>
        <w:tc>
          <w:tcPr>
            <w:tcW w:w="1080" w:type="dxa"/>
            <w:vMerge w:val="restart"/>
            <w:tcBorders>
              <w:top w:val="single" w:sz="12" w:space="0" w:color="auto"/>
            </w:tcBorders>
            <w:vAlign w:val="center"/>
          </w:tcPr>
          <w:p w14:paraId="7E7B20A4" w14:textId="71C538B0" w:rsidR="00A665F1" w:rsidRPr="00D47374" w:rsidRDefault="00A665F1" w:rsidP="00A665F1">
            <w:pPr>
              <w:jc w:val="center"/>
              <w:rPr>
                <w:color w:val="FF0000"/>
                <w:sz w:val="18"/>
                <w:szCs w:val="18"/>
                <w:lang w:val="hy-AM"/>
              </w:rPr>
            </w:pPr>
            <w:r>
              <w:rPr>
                <w:sz w:val="18"/>
                <w:szCs w:val="18"/>
              </w:rPr>
              <w:t>65</w:t>
            </w:r>
            <w:r w:rsidRPr="0000231F">
              <w:rPr>
                <w:sz w:val="18"/>
                <w:szCs w:val="18"/>
              </w:rPr>
              <w:t xml:space="preserve"> 000</w:t>
            </w:r>
          </w:p>
        </w:tc>
        <w:tc>
          <w:tcPr>
            <w:tcW w:w="1350" w:type="dxa"/>
            <w:vMerge w:val="restart"/>
            <w:tcBorders>
              <w:top w:val="single" w:sz="12" w:space="0" w:color="auto"/>
            </w:tcBorders>
            <w:vAlign w:val="center"/>
          </w:tcPr>
          <w:p w14:paraId="54A02C10" w14:textId="77777777" w:rsidR="00A665F1" w:rsidRPr="007A7DAA" w:rsidRDefault="00A665F1" w:rsidP="00A665F1">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г.Ереван</w:t>
            </w:r>
          </w:p>
        </w:tc>
        <w:tc>
          <w:tcPr>
            <w:tcW w:w="990" w:type="dxa"/>
            <w:tcBorders>
              <w:top w:val="single" w:sz="12" w:space="0" w:color="auto"/>
            </w:tcBorders>
            <w:vAlign w:val="center"/>
          </w:tcPr>
          <w:p w14:paraId="1FC73EA7" w14:textId="75E6B645" w:rsidR="00A665F1" w:rsidRPr="00C04110" w:rsidRDefault="00A665F1" w:rsidP="00A665F1">
            <w:pPr>
              <w:jc w:val="center"/>
              <w:rPr>
                <w:sz w:val="18"/>
                <w:szCs w:val="18"/>
                <w:lang w:val="hy-AM"/>
              </w:rPr>
            </w:pPr>
            <w:r>
              <w:rPr>
                <w:sz w:val="18"/>
                <w:szCs w:val="18"/>
                <w:lang w:val="hy-AM"/>
              </w:rPr>
              <w:t>35</w:t>
            </w:r>
            <w:r>
              <w:rPr>
                <w:sz w:val="18"/>
                <w:szCs w:val="18"/>
              </w:rPr>
              <w:t xml:space="preserve"> </w:t>
            </w:r>
            <w:r w:rsidRPr="00C04110">
              <w:rPr>
                <w:sz w:val="18"/>
                <w:szCs w:val="18"/>
                <w:lang w:val="hy-AM"/>
              </w:rPr>
              <w:t>000</w:t>
            </w:r>
          </w:p>
        </w:tc>
        <w:tc>
          <w:tcPr>
            <w:tcW w:w="1843" w:type="dxa"/>
            <w:tcBorders>
              <w:top w:val="single" w:sz="12" w:space="0" w:color="auto"/>
              <w:right w:val="single" w:sz="12" w:space="0" w:color="auto"/>
            </w:tcBorders>
            <w:vAlign w:val="center"/>
          </w:tcPr>
          <w:p w14:paraId="39BB422B" w14:textId="366EA6EB" w:rsidR="00A665F1" w:rsidRPr="00C04110" w:rsidRDefault="00A665F1" w:rsidP="00A665F1">
            <w:pPr>
              <w:jc w:val="center"/>
              <w:rPr>
                <w:sz w:val="18"/>
                <w:szCs w:val="18"/>
                <w:lang w:val="hy-AM"/>
              </w:rPr>
            </w:pPr>
            <w:r>
              <w:rPr>
                <w:sz w:val="18"/>
                <w:szCs w:val="18"/>
              </w:rPr>
              <w:t xml:space="preserve">Март, </w:t>
            </w:r>
            <w:r w:rsidRPr="00C04110">
              <w:rPr>
                <w:sz w:val="18"/>
                <w:szCs w:val="18"/>
                <w:lang w:val="hy-AM"/>
              </w:rPr>
              <w:t>202</w:t>
            </w:r>
            <w:r>
              <w:rPr>
                <w:sz w:val="18"/>
                <w:szCs w:val="18"/>
                <w:lang w:val="hy-AM"/>
              </w:rPr>
              <w:t>6</w:t>
            </w:r>
            <w:r>
              <w:rPr>
                <w:sz w:val="18"/>
                <w:szCs w:val="18"/>
              </w:rPr>
              <w:t>г</w:t>
            </w:r>
          </w:p>
        </w:tc>
      </w:tr>
      <w:tr w:rsidR="00A665F1" w:rsidRPr="000264EC" w14:paraId="548B4CC1" w14:textId="77777777" w:rsidTr="00E67855">
        <w:trPr>
          <w:gridAfter w:val="1"/>
          <w:wAfter w:w="8" w:type="dxa"/>
          <w:trHeight w:val="680"/>
          <w:jc w:val="center"/>
        </w:trPr>
        <w:tc>
          <w:tcPr>
            <w:tcW w:w="1548" w:type="dxa"/>
            <w:vMerge/>
            <w:tcBorders>
              <w:top w:val="single" w:sz="12" w:space="0" w:color="auto"/>
              <w:left w:val="single" w:sz="12" w:space="0" w:color="auto"/>
            </w:tcBorders>
            <w:vAlign w:val="center"/>
          </w:tcPr>
          <w:p w14:paraId="1E3D65FA" w14:textId="77777777" w:rsidR="00A665F1" w:rsidRPr="00D47374" w:rsidRDefault="00A665F1" w:rsidP="00A665F1">
            <w:pPr>
              <w:jc w:val="center"/>
              <w:rPr>
                <w:sz w:val="18"/>
                <w:szCs w:val="18"/>
                <w:lang w:val="hy-AM"/>
              </w:rPr>
            </w:pPr>
          </w:p>
        </w:tc>
        <w:tc>
          <w:tcPr>
            <w:tcW w:w="2307" w:type="dxa"/>
            <w:vMerge/>
            <w:tcBorders>
              <w:top w:val="single" w:sz="12" w:space="0" w:color="auto"/>
            </w:tcBorders>
            <w:vAlign w:val="center"/>
          </w:tcPr>
          <w:p w14:paraId="347DD9CC" w14:textId="77777777" w:rsidR="00A665F1" w:rsidRPr="00B625FF" w:rsidRDefault="00A665F1" w:rsidP="00A665F1">
            <w:pPr>
              <w:rPr>
                <w:rFonts w:cs="Calibri"/>
                <w:color w:val="000000"/>
                <w:sz w:val="20"/>
                <w:szCs w:val="20"/>
                <w:lang w:val="hy-AM"/>
              </w:rPr>
            </w:pPr>
          </w:p>
        </w:tc>
        <w:tc>
          <w:tcPr>
            <w:tcW w:w="1890" w:type="dxa"/>
            <w:vMerge/>
            <w:tcBorders>
              <w:top w:val="single" w:sz="12" w:space="0" w:color="auto"/>
            </w:tcBorders>
            <w:vAlign w:val="center"/>
          </w:tcPr>
          <w:p w14:paraId="5B1946DE" w14:textId="77777777" w:rsidR="00A665F1" w:rsidRPr="00D47374" w:rsidRDefault="00A665F1" w:rsidP="00A665F1">
            <w:pPr>
              <w:jc w:val="center"/>
              <w:rPr>
                <w:sz w:val="18"/>
                <w:szCs w:val="18"/>
              </w:rPr>
            </w:pPr>
          </w:p>
        </w:tc>
        <w:tc>
          <w:tcPr>
            <w:tcW w:w="1364" w:type="dxa"/>
            <w:vMerge/>
            <w:tcBorders>
              <w:top w:val="single" w:sz="12" w:space="0" w:color="auto"/>
            </w:tcBorders>
            <w:vAlign w:val="center"/>
          </w:tcPr>
          <w:p w14:paraId="73C091BB" w14:textId="77777777" w:rsidR="00A665F1" w:rsidRPr="00B625FF" w:rsidRDefault="00A665F1" w:rsidP="00A665F1">
            <w:pPr>
              <w:jc w:val="center"/>
              <w:rPr>
                <w:sz w:val="20"/>
                <w:szCs w:val="20"/>
              </w:rPr>
            </w:pPr>
          </w:p>
        </w:tc>
        <w:tc>
          <w:tcPr>
            <w:tcW w:w="1260" w:type="dxa"/>
            <w:vMerge/>
            <w:tcBorders>
              <w:top w:val="single" w:sz="12" w:space="0" w:color="auto"/>
            </w:tcBorders>
            <w:vAlign w:val="center"/>
          </w:tcPr>
          <w:p w14:paraId="3DA3A008" w14:textId="77777777" w:rsidR="00A665F1" w:rsidRPr="00B625FF" w:rsidRDefault="00A665F1" w:rsidP="00A665F1">
            <w:pPr>
              <w:jc w:val="center"/>
              <w:rPr>
                <w:rFonts w:cs="GHEA Grapalat"/>
                <w:sz w:val="20"/>
                <w:szCs w:val="20"/>
              </w:rPr>
            </w:pPr>
          </w:p>
        </w:tc>
        <w:tc>
          <w:tcPr>
            <w:tcW w:w="900" w:type="dxa"/>
            <w:vMerge/>
            <w:tcBorders>
              <w:top w:val="single" w:sz="12" w:space="0" w:color="auto"/>
            </w:tcBorders>
            <w:vAlign w:val="center"/>
          </w:tcPr>
          <w:p w14:paraId="493F185D" w14:textId="77777777" w:rsidR="00A665F1" w:rsidRPr="00D47374" w:rsidRDefault="00A665F1" w:rsidP="00A665F1">
            <w:pPr>
              <w:jc w:val="center"/>
              <w:rPr>
                <w:sz w:val="18"/>
                <w:szCs w:val="18"/>
                <w:lang w:val="hy-AM"/>
              </w:rPr>
            </w:pPr>
          </w:p>
        </w:tc>
        <w:tc>
          <w:tcPr>
            <w:tcW w:w="1620" w:type="dxa"/>
            <w:vMerge/>
            <w:tcBorders>
              <w:top w:val="single" w:sz="12" w:space="0" w:color="auto"/>
            </w:tcBorders>
            <w:vAlign w:val="center"/>
          </w:tcPr>
          <w:p w14:paraId="1496903D" w14:textId="77777777" w:rsidR="00A665F1" w:rsidRDefault="00A665F1" w:rsidP="00A665F1">
            <w:pPr>
              <w:jc w:val="center"/>
              <w:rPr>
                <w:sz w:val="18"/>
                <w:szCs w:val="18"/>
              </w:rPr>
            </w:pPr>
          </w:p>
        </w:tc>
        <w:tc>
          <w:tcPr>
            <w:tcW w:w="1080" w:type="dxa"/>
            <w:vMerge/>
            <w:tcBorders>
              <w:top w:val="single" w:sz="12" w:space="0" w:color="auto"/>
            </w:tcBorders>
            <w:vAlign w:val="center"/>
          </w:tcPr>
          <w:p w14:paraId="6F282F93" w14:textId="77777777" w:rsidR="00A665F1" w:rsidRPr="0000231F" w:rsidRDefault="00A665F1" w:rsidP="00A665F1">
            <w:pPr>
              <w:jc w:val="center"/>
              <w:rPr>
                <w:sz w:val="18"/>
                <w:szCs w:val="18"/>
              </w:rPr>
            </w:pPr>
          </w:p>
        </w:tc>
        <w:tc>
          <w:tcPr>
            <w:tcW w:w="1350" w:type="dxa"/>
            <w:vMerge/>
            <w:tcBorders>
              <w:top w:val="single" w:sz="12" w:space="0" w:color="auto"/>
            </w:tcBorders>
            <w:vAlign w:val="center"/>
          </w:tcPr>
          <w:p w14:paraId="73B61C2D" w14:textId="77777777" w:rsidR="00A665F1" w:rsidRPr="007A7DAA" w:rsidRDefault="00A665F1" w:rsidP="00A665F1">
            <w:pPr>
              <w:jc w:val="center"/>
              <w:rPr>
                <w:rFonts w:cs="GHEA Grapalat"/>
                <w:sz w:val="20"/>
                <w:szCs w:val="20"/>
              </w:rPr>
            </w:pPr>
          </w:p>
        </w:tc>
        <w:tc>
          <w:tcPr>
            <w:tcW w:w="990" w:type="dxa"/>
            <w:vAlign w:val="center"/>
          </w:tcPr>
          <w:p w14:paraId="2C63DB44" w14:textId="1638D545" w:rsidR="00A665F1" w:rsidRPr="00C04110" w:rsidRDefault="00A665F1" w:rsidP="00A665F1">
            <w:pPr>
              <w:jc w:val="center"/>
              <w:rPr>
                <w:sz w:val="18"/>
                <w:szCs w:val="18"/>
                <w:lang w:val="hy-AM"/>
              </w:rPr>
            </w:pPr>
            <w:r>
              <w:rPr>
                <w:sz w:val="18"/>
                <w:szCs w:val="18"/>
                <w:lang w:val="hy-AM"/>
              </w:rPr>
              <w:t>30</w:t>
            </w:r>
            <w:r>
              <w:rPr>
                <w:sz w:val="18"/>
                <w:szCs w:val="18"/>
              </w:rPr>
              <w:t xml:space="preserve"> </w:t>
            </w:r>
            <w:r w:rsidRPr="00C04110">
              <w:rPr>
                <w:sz w:val="18"/>
                <w:szCs w:val="18"/>
                <w:lang w:val="hy-AM"/>
              </w:rPr>
              <w:t>000</w:t>
            </w:r>
          </w:p>
        </w:tc>
        <w:tc>
          <w:tcPr>
            <w:tcW w:w="1843" w:type="dxa"/>
            <w:tcBorders>
              <w:top w:val="single" w:sz="4" w:space="0" w:color="auto"/>
              <w:right w:val="single" w:sz="12" w:space="0" w:color="auto"/>
            </w:tcBorders>
            <w:vAlign w:val="center"/>
          </w:tcPr>
          <w:p w14:paraId="0DDF8F5B" w14:textId="26B8949D" w:rsidR="00A665F1" w:rsidRPr="00C04110" w:rsidRDefault="00A665F1" w:rsidP="00A665F1">
            <w:pPr>
              <w:jc w:val="center"/>
              <w:rPr>
                <w:sz w:val="18"/>
                <w:szCs w:val="18"/>
                <w:lang w:val="hy-AM"/>
              </w:rPr>
            </w:pPr>
            <w:r>
              <w:rPr>
                <w:sz w:val="18"/>
                <w:szCs w:val="18"/>
              </w:rPr>
              <w:t xml:space="preserve">Июль, </w:t>
            </w:r>
            <w:r w:rsidRPr="00C04110">
              <w:rPr>
                <w:sz w:val="18"/>
                <w:szCs w:val="18"/>
                <w:lang w:val="hy-AM"/>
              </w:rPr>
              <w:t>202</w:t>
            </w:r>
            <w:r>
              <w:rPr>
                <w:sz w:val="18"/>
                <w:szCs w:val="18"/>
                <w:lang w:val="hy-AM"/>
              </w:rPr>
              <w:t>6</w:t>
            </w:r>
            <w:r>
              <w:rPr>
                <w:sz w:val="18"/>
                <w:szCs w:val="18"/>
              </w:rPr>
              <w:t>г</w:t>
            </w:r>
          </w:p>
        </w:tc>
      </w:tr>
      <w:tr w:rsidR="00376764" w:rsidRPr="002428F2" w14:paraId="5EEB34E4" w14:textId="77777777" w:rsidTr="00376764">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791B298C" w14:textId="77777777" w:rsidR="005F335F" w:rsidRPr="00FF03BB" w:rsidRDefault="005F335F" w:rsidP="005F335F">
            <w:pPr>
              <w:jc w:val="center"/>
              <w:rPr>
                <w:rFonts w:cs="Calibri"/>
                <w:b/>
                <w:color w:val="000000"/>
                <w:sz w:val="20"/>
                <w:lang w:val="hy-AM"/>
              </w:rPr>
            </w:pPr>
            <w:r w:rsidRPr="007C0417">
              <w:rPr>
                <w:rFonts w:cs="GHEA Grapalat"/>
                <w:b/>
                <w:sz w:val="22"/>
              </w:rPr>
              <w:t>Техническая характеристика</w:t>
            </w:r>
          </w:p>
          <w:p w14:paraId="261B70AA" w14:textId="77777777" w:rsidR="00A665F1" w:rsidRPr="007C0417" w:rsidRDefault="00A665F1" w:rsidP="00A665F1">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жив</w:t>
            </w:r>
            <w:r w:rsidRPr="007C0417">
              <w:rPr>
                <w:rFonts w:cs="Calibri"/>
                <w:color w:val="000000"/>
                <w:sz w:val="20"/>
              </w:rPr>
              <w:t>ой</w:t>
            </w:r>
            <w:r w:rsidRPr="00442954">
              <w:rPr>
                <w:rFonts w:cs="Calibri"/>
                <w:color w:val="000000"/>
                <w:sz w:val="20"/>
                <w:lang w:val="hy-AM"/>
              </w:rPr>
              <w:t xml:space="preserve"> аттенуированн</w:t>
            </w:r>
            <w:r w:rsidRPr="007C0417">
              <w:rPr>
                <w:rFonts w:cs="Calibri"/>
                <w:color w:val="000000"/>
                <w:sz w:val="20"/>
              </w:rPr>
              <w:t>ой</w:t>
            </w:r>
            <w:r w:rsidRPr="00442954">
              <w:rPr>
                <w:rFonts w:cs="Calibri"/>
                <w:color w:val="000000"/>
                <w:sz w:val="20"/>
                <w:lang w:val="hy-AM"/>
              </w:rPr>
              <w:t xml:space="preserve"> вакцины</w:t>
            </w:r>
            <w:r w:rsidRPr="007C0417">
              <w:rPr>
                <w:rFonts w:cs="Calibri"/>
                <w:color w:val="000000"/>
                <w:sz w:val="20"/>
              </w:rPr>
              <w:t xml:space="preserve"> </w:t>
            </w:r>
            <w:r w:rsidRPr="00B625FF">
              <w:rPr>
                <w:rFonts w:cs="Calibri"/>
                <w:color w:val="000000"/>
                <w:sz w:val="20"/>
                <w:szCs w:val="20"/>
                <w:lang w:val="hy-AM"/>
              </w:rPr>
              <w:t>против ветряной оспы</w:t>
            </w:r>
            <w:r w:rsidRPr="00442954">
              <w:rPr>
                <w:rFonts w:cs="Calibri"/>
                <w:color w:val="000000"/>
                <w:sz w:val="20"/>
                <w:lang w:val="hy-AM"/>
              </w:rPr>
              <w:t>, вместе с растворителем, предназначен</w:t>
            </w:r>
            <w:r w:rsidRPr="007C0417">
              <w:rPr>
                <w:rFonts w:cs="Calibri"/>
                <w:color w:val="000000"/>
                <w:sz w:val="20"/>
              </w:rPr>
              <w:t xml:space="preserve"> </w:t>
            </w:r>
            <w:r w:rsidRPr="007C0417">
              <w:rPr>
                <w:rFonts w:cs="Calibri"/>
                <w:b/>
                <w:bCs/>
                <w:color w:val="000000"/>
                <w:sz w:val="20"/>
              </w:rPr>
              <w:t>и</w:t>
            </w:r>
            <w:r w:rsidRPr="00DB7F72">
              <w:rPr>
                <w:rFonts w:cs="Calibri"/>
                <w:b/>
                <w:bCs/>
                <w:color w:val="000000"/>
                <w:sz w:val="20"/>
                <w:lang w:val="hy-AM"/>
              </w:rPr>
              <w:t xml:space="preserve"> для детей и для взпослых</w:t>
            </w:r>
            <w:r>
              <w:rPr>
                <w:rFonts w:cs="Calibri"/>
                <w:b/>
                <w:bCs/>
                <w:color w:val="000000"/>
                <w:sz w:val="20"/>
                <w:lang w:val="hy-AM"/>
              </w:rPr>
              <w:t xml:space="preserve"> </w:t>
            </w:r>
            <w:r w:rsidRPr="00F1591F">
              <w:rPr>
                <w:rFonts w:cs="Calibri"/>
                <w:b/>
                <w:bCs/>
                <w:sz w:val="20"/>
                <w:lang w:val="pt-BR"/>
              </w:rPr>
              <w:t>(</w:t>
            </w:r>
            <w:r w:rsidRPr="007C0417">
              <w:rPr>
                <w:rFonts w:cs="Calibri"/>
                <w:b/>
                <w:bCs/>
                <w:sz w:val="20"/>
              </w:rPr>
              <w:t>для всех возрастных групп</w:t>
            </w:r>
            <w:r w:rsidRPr="00F1591F">
              <w:rPr>
                <w:rFonts w:cs="Calibri"/>
                <w:b/>
                <w:bCs/>
                <w:sz w:val="20"/>
                <w:lang w:val="pt-BR"/>
              </w:rPr>
              <w:t>)</w:t>
            </w:r>
            <w:r w:rsidRPr="00442954">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7C0417">
              <w:rPr>
                <w:rFonts w:cs="Calibri"/>
                <w:color w:val="000000"/>
                <w:sz w:val="20"/>
              </w:rPr>
              <w:t xml:space="preserve"> которые</w:t>
            </w:r>
            <w:r w:rsidRPr="000D7101">
              <w:rPr>
                <w:rFonts w:cs="Calibri"/>
                <w:color w:val="000000"/>
                <w:sz w:val="20"/>
                <w:lang w:val="hy-AM"/>
              </w:rPr>
              <w:t xml:space="preserve"> </w:t>
            </w:r>
            <w:r w:rsidRPr="007C0417">
              <w:rPr>
                <w:rFonts w:cs="Calibri"/>
                <w:color w:val="000000"/>
                <w:sz w:val="20"/>
              </w:rPr>
              <w:t>регистрируют</w:t>
            </w:r>
            <w:r w:rsidRPr="00A03365">
              <w:rPr>
                <w:rFonts w:cs="Calibri"/>
                <w:color w:val="000000"/>
                <w:sz w:val="20"/>
                <w:lang w:val="hy-AM"/>
              </w:rPr>
              <w:t>, запомина</w:t>
            </w:r>
            <w:r w:rsidRPr="007C0417">
              <w:rPr>
                <w:rFonts w:cs="Calibri"/>
                <w:color w:val="000000"/>
                <w:sz w:val="20"/>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7C0417">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7C0417">
              <w:t xml:space="preserve">с </w:t>
            </w:r>
            <w:r w:rsidRPr="000D7101">
              <w:rPr>
                <w:rFonts w:cs="Calibri"/>
                <w:color w:val="000000"/>
                <w:sz w:val="20"/>
                <w:lang w:val="hy-AM"/>
              </w:rPr>
              <w:t>надлежащ</w:t>
            </w:r>
            <w:r w:rsidRPr="007C0417">
              <w:rPr>
                <w:rFonts w:cs="Calibri"/>
                <w:color w:val="000000"/>
                <w:sz w:val="20"/>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 xml:space="preserve"> 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r w:rsidRPr="00B6062E">
              <w:rPr>
                <w:rFonts w:cs="Calibri"/>
                <w:color w:val="000000"/>
                <w:sz w:val="20"/>
              </w:rPr>
              <w:t>Summary</w:t>
            </w:r>
            <w:r w:rsidRPr="007C0417">
              <w:rPr>
                <w:rFonts w:cs="Calibri"/>
                <w:color w:val="000000"/>
                <w:sz w:val="20"/>
              </w:rPr>
              <w:t xml:space="preserve"> </w:t>
            </w:r>
            <w:r w:rsidRPr="00B6062E">
              <w:rPr>
                <w:rFonts w:cs="Calibri"/>
                <w:color w:val="000000"/>
                <w:sz w:val="20"/>
              </w:rPr>
              <w:t>Protocol</w:t>
            </w:r>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05BE02C7" w14:textId="77777777" w:rsidR="00A665F1" w:rsidRPr="00DD7AEF" w:rsidRDefault="00A665F1" w:rsidP="00A665F1">
            <w:pPr>
              <w:rPr>
                <w:rFonts w:cs="Calibri"/>
                <w:color w:val="000000"/>
                <w:sz w:val="20"/>
                <w:lang w:val="hy-AM"/>
              </w:rPr>
            </w:pPr>
            <w:r w:rsidRPr="00DD7AEF">
              <w:rPr>
                <w:rFonts w:cs="Calibri"/>
                <w:color w:val="000000"/>
                <w:sz w:val="20"/>
                <w:lang w:val="hy-AM"/>
              </w:rPr>
              <w:t>Срок годности вакцины при доставке:</w:t>
            </w:r>
          </w:p>
          <w:p w14:paraId="657D37AD" w14:textId="77777777" w:rsidR="00A665F1" w:rsidRPr="00994E60" w:rsidRDefault="00A665F1" w:rsidP="00A665F1">
            <w:pPr>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7C0417">
              <w:rPr>
                <w:rFonts w:cs="Calibri"/>
                <w:color w:val="000000"/>
                <w:sz w:val="20"/>
              </w:rPr>
              <w:t>.</w:t>
            </w:r>
          </w:p>
          <w:p w14:paraId="0FCDC835" w14:textId="77777777" w:rsidR="00A665F1" w:rsidRPr="007C0417" w:rsidRDefault="00A665F1" w:rsidP="00A665F1">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6486635B" w14:textId="77777777" w:rsidR="00A665F1" w:rsidRPr="007C0417" w:rsidRDefault="00A665F1" w:rsidP="00A665F1">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преквалификацию Всемирной организации здравоохранения.</w:t>
            </w:r>
          </w:p>
          <w:p w14:paraId="16308857" w14:textId="129E8C8D" w:rsidR="00376764" w:rsidRPr="00311ED2" w:rsidRDefault="00A665F1" w:rsidP="00A665F1">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w:t>
            </w:r>
            <w:r w:rsidRPr="007C0417">
              <w:rPr>
                <w:rFonts w:cs="Calibri"/>
                <w:color w:val="000000"/>
                <w:sz w:val="20"/>
              </w:rPr>
              <w:lastRenderedPageBreak/>
              <w:t xml:space="preserve">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преквалификации Всемирной организации здравоохранения.  </w:t>
            </w:r>
            <w:r w:rsidRPr="00DD7AEF">
              <w:rPr>
                <w:rFonts w:cs="Calibri"/>
                <w:color w:val="000000"/>
                <w:sz w:val="20"/>
              </w:rPr>
              <w:t>(постановлени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r w:rsidR="00085121" w:rsidRPr="000264EC" w14:paraId="6C07FD1E" w14:textId="77777777" w:rsidTr="00AF3870">
        <w:trPr>
          <w:gridAfter w:val="1"/>
          <w:wAfter w:w="8" w:type="dxa"/>
          <w:trHeight w:val="564"/>
          <w:jc w:val="center"/>
        </w:trPr>
        <w:tc>
          <w:tcPr>
            <w:tcW w:w="1548" w:type="dxa"/>
            <w:vMerge w:val="restart"/>
            <w:tcBorders>
              <w:top w:val="single" w:sz="12" w:space="0" w:color="auto"/>
              <w:left w:val="single" w:sz="12" w:space="0" w:color="auto"/>
            </w:tcBorders>
            <w:vAlign w:val="center"/>
          </w:tcPr>
          <w:p w14:paraId="0F29FD7A" w14:textId="1C209E4B" w:rsidR="00085121" w:rsidRPr="00BA79E4" w:rsidRDefault="00085121" w:rsidP="00085121">
            <w:pPr>
              <w:jc w:val="center"/>
              <w:rPr>
                <w:rFonts w:cs="Calibri"/>
                <w:color w:val="000000"/>
                <w:sz w:val="18"/>
                <w:szCs w:val="18"/>
              </w:rPr>
            </w:pPr>
            <w:r>
              <w:rPr>
                <w:sz w:val="18"/>
                <w:szCs w:val="18"/>
              </w:rPr>
              <w:lastRenderedPageBreak/>
              <w:t>2</w:t>
            </w:r>
          </w:p>
        </w:tc>
        <w:tc>
          <w:tcPr>
            <w:tcW w:w="2307" w:type="dxa"/>
            <w:vMerge w:val="restart"/>
            <w:tcBorders>
              <w:top w:val="single" w:sz="12" w:space="0" w:color="auto"/>
            </w:tcBorders>
            <w:vAlign w:val="center"/>
          </w:tcPr>
          <w:p w14:paraId="58EDF0DC" w14:textId="77777777" w:rsidR="00085121" w:rsidRDefault="00085121" w:rsidP="00085121">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3B3E02F6" w14:textId="49AE361A" w:rsidR="00085121" w:rsidRPr="005A3F12" w:rsidRDefault="00085121" w:rsidP="00085121">
            <w:pPr>
              <w:rPr>
                <w:color w:val="000000"/>
                <w:sz w:val="18"/>
                <w:szCs w:val="18"/>
              </w:rPr>
            </w:pPr>
            <w:r>
              <w:rPr>
                <w:rFonts w:cs="Calibri"/>
                <w:color w:val="000000"/>
                <w:sz w:val="20"/>
                <w:szCs w:val="20"/>
              </w:rPr>
              <w:t>/</w:t>
            </w:r>
            <w:r w:rsidRPr="00442954">
              <w:rPr>
                <w:rFonts w:cs="Calibri"/>
                <w:color w:val="000000"/>
                <w:sz w:val="20"/>
                <w:lang w:val="hy-AM"/>
              </w:rPr>
              <w:t>для детей</w:t>
            </w:r>
            <w:r>
              <w:rPr>
                <w:rFonts w:cs="Calibri"/>
                <w:color w:val="000000"/>
                <w:sz w:val="20"/>
              </w:rPr>
              <w:t>/</w:t>
            </w:r>
          </w:p>
        </w:tc>
        <w:tc>
          <w:tcPr>
            <w:tcW w:w="1890" w:type="dxa"/>
            <w:vMerge w:val="restart"/>
            <w:tcBorders>
              <w:top w:val="single" w:sz="12" w:space="0" w:color="auto"/>
            </w:tcBorders>
            <w:vAlign w:val="center"/>
          </w:tcPr>
          <w:p w14:paraId="55046571" w14:textId="77777777" w:rsidR="00085121" w:rsidRPr="00D47374" w:rsidRDefault="00085121" w:rsidP="00085121">
            <w:pPr>
              <w:jc w:val="center"/>
              <w:rPr>
                <w:sz w:val="18"/>
                <w:szCs w:val="18"/>
              </w:rPr>
            </w:pPr>
            <w:r>
              <w:rPr>
                <w:sz w:val="18"/>
                <w:szCs w:val="18"/>
              </w:rPr>
              <w:t>требуется</w:t>
            </w:r>
          </w:p>
        </w:tc>
        <w:tc>
          <w:tcPr>
            <w:tcW w:w="1364" w:type="dxa"/>
            <w:vMerge w:val="restart"/>
            <w:tcBorders>
              <w:top w:val="single" w:sz="12" w:space="0" w:color="auto"/>
            </w:tcBorders>
            <w:vAlign w:val="center"/>
          </w:tcPr>
          <w:p w14:paraId="24B4843B" w14:textId="77777777" w:rsidR="00085121" w:rsidRPr="00D47374" w:rsidRDefault="00085121" w:rsidP="00085121">
            <w:pPr>
              <w:jc w:val="center"/>
              <w:rPr>
                <w:sz w:val="18"/>
                <w:szCs w:val="18"/>
              </w:rPr>
            </w:pPr>
            <w:r w:rsidRPr="00B625FF">
              <w:rPr>
                <w:sz w:val="20"/>
                <w:szCs w:val="20"/>
              </w:rPr>
              <w:t>Излагается ниже</w:t>
            </w:r>
          </w:p>
        </w:tc>
        <w:tc>
          <w:tcPr>
            <w:tcW w:w="1260" w:type="dxa"/>
            <w:vMerge w:val="restart"/>
            <w:tcBorders>
              <w:top w:val="single" w:sz="12" w:space="0" w:color="auto"/>
            </w:tcBorders>
            <w:vAlign w:val="center"/>
          </w:tcPr>
          <w:p w14:paraId="3C419FA7" w14:textId="77777777" w:rsidR="00085121" w:rsidRPr="00D47374" w:rsidRDefault="00085121" w:rsidP="00085121">
            <w:pPr>
              <w:jc w:val="center"/>
              <w:rPr>
                <w:sz w:val="18"/>
                <w:szCs w:val="18"/>
              </w:rPr>
            </w:pPr>
            <w:r w:rsidRPr="00B625FF">
              <w:rPr>
                <w:rFonts w:cs="GHEA Grapalat"/>
                <w:sz w:val="20"/>
                <w:szCs w:val="20"/>
              </w:rPr>
              <w:t>доза</w:t>
            </w:r>
          </w:p>
        </w:tc>
        <w:tc>
          <w:tcPr>
            <w:tcW w:w="900" w:type="dxa"/>
            <w:vMerge w:val="restart"/>
            <w:tcBorders>
              <w:top w:val="single" w:sz="12" w:space="0" w:color="auto"/>
            </w:tcBorders>
            <w:vAlign w:val="center"/>
          </w:tcPr>
          <w:p w14:paraId="3C96A9CD" w14:textId="77777777" w:rsidR="00085121" w:rsidRPr="00D47374" w:rsidRDefault="00085121" w:rsidP="00085121">
            <w:pPr>
              <w:jc w:val="center"/>
              <w:rPr>
                <w:sz w:val="18"/>
                <w:szCs w:val="18"/>
                <w:lang w:val="hy-AM"/>
              </w:rPr>
            </w:pPr>
            <w:r w:rsidRPr="00D47374">
              <w:rPr>
                <w:sz w:val="18"/>
                <w:szCs w:val="18"/>
                <w:lang w:val="hy-AM"/>
              </w:rPr>
              <w:t>10000</w:t>
            </w:r>
          </w:p>
        </w:tc>
        <w:tc>
          <w:tcPr>
            <w:tcW w:w="1620" w:type="dxa"/>
            <w:vMerge w:val="restart"/>
            <w:tcBorders>
              <w:top w:val="single" w:sz="12" w:space="0" w:color="auto"/>
            </w:tcBorders>
            <w:vAlign w:val="center"/>
          </w:tcPr>
          <w:p w14:paraId="7AFCF908" w14:textId="6A289D08" w:rsidR="00085121" w:rsidRPr="005A3F12" w:rsidRDefault="00085121" w:rsidP="00085121">
            <w:pPr>
              <w:jc w:val="center"/>
              <w:rPr>
                <w:sz w:val="18"/>
                <w:szCs w:val="18"/>
              </w:rPr>
            </w:pPr>
            <w:r>
              <w:rPr>
                <w:sz w:val="18"/>
                <w:szCs w:val="18"/>
              </w:rPr>
              <w:t>15</w:t>
            </w:r>
            <w:r w:rsidRPr="005A3F12">
              <w:rPr>
                <w:sz w:val="18"/>
                <w:szCs w:val="18"/>
              </w:rPr>
              <w:t>0</w:t>
            </w:r>
            <w:r>
              <w:rPr>
                <w:sz w:val="18"/>
                <w:szCs w:val="18"/>
              </w:rPr>
              <w:t xml:space="preserve"> </w:t>
            </w:r>
            <w:r w:rsidRPr="005A3F12">
              <w:rPr>
                <w:sz w:val="18"/>
                <w:szCs w:val="18"/>
              </w:rPr>
              <w:t>000</w:t>
            </w:r>
            <w:r>
              <w:rPr>
                <w:sz w:val="18"/>
                <w:szCs w:val="18"/>
              </w:rPr>
              <w:t xml:space="preserve"> </w:t>
            </w:r>
            <w:r w:rsidRPr="005A3F12">
              <w:rPr>
                <w:sz w:val="18"/>
                <w:szCs w:val="18"/>
              </w:rPr>
              <w:t>000</w:t>
            </w:r>
            <w:r>
              <w:rPr>
                <w:sz w:val="18"/>
                <w:szCs w:val="18"/>
              </w:rPr>
              <w:t>.0</w:t>
            </w:r>
          </w:p>
        </w:tc>
        <w:tc>
          <w:tcPr>
            <w:tcW w:w="1080" w:type="dxa"/>
            <w:vMerge w:val="restart"/>
            <w:tcBorders>
              <w:top w:val="single" w:sz="12" w:space="0" w:color="auto"/>
            </w:tcBorders>
            <w:vAlign w:val="center"/>
          </w:tcPr>
          <w:p w14:paraId="55EAA6C2" w14:textId="1023629D" w:rsidR="00085121" w:rsidRPr="00D47374" w:rsidRDefault="00085121" w:rsidP="00085121">
            <w:pPr>
              <w:jc w:val="center"/>
              <w:rPr>
                <w:color w:val="FF0000"/>
                <w:sz w:val="18"/>
                <w:szCs w:val="18"/>
                <w:lang w:val="hy-AM"/>
              </w:rPr>
            </w:pPr>
            <w:r>
              <w:rPr>
                <w:sz w:val="18"/>
                <w:szCs w:val="18"/>
              </w:rPr>
              <w:t>15</w:t>
            </w:r>
            <w:r w:rsidRPr="0000231F">
              <w:rPr>
                <w:sz w:val="18"/>
                <w:szCs w:val="18"/>
              </w:rPr>
              <w:t xml:space="preserve"> 000</w:t>
            </w:r>
          </w:p>
        </w:tc>
        <w:tc>
          <w:tcPr>
            <w:tcW w:w="1350" w:type="dxa"/>
            <w:vMerge w:val="restart"/>
            <w:tcBorders>
              <w:top w:val="single" w:sz="12" w:space="0" w:color="auto"/>
            </w:tcBorders>
            <w:vAlign w:val="center"/>
          </w:tcPr>
          <w:p w14:paraId="260C4E40" w14:textId="77777777" w:rsidR="00085121" w:rsidRPr="007A7DAA" w:rsidRDefault="00085121" w:rsidP="00085121">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г.Ереван</w:t>
            </w:r>
          </w:p>
        </w:tc>
        <w:tc>
          <w:tcPr>
            <w:tcW w:w="990" w:type="dxa"/>
            <w:tcBorders>
              <w:top w:val="single" w:sz="12" w:space="0" w:color="auto"/>
            </w:tcBorders>
            <w:vAlign w:val="center"/>
          </w:tcPr>
          <w:p w14:paraId="4122A4B2" w14:textId="5FDF58B5" w:rsidR="00085121" w:rsidRPr="00C04110" w:rsidRDefault="00085121" w:rsidP="00085121">
            <w:pPr>
              <w:jc w:val="center"/>
              <w:rPr>
                <w:sz w:val="18"/>
                <w:szCs w:val="18"/>
                <w:lang w:val="hy-AM"/>
              </w:rPr>
            </w:pPr>
            <w:r>
              <w:rPr>
                <w:sz w:val="18"/>
                <w:szCs w:val="18"/>
              </w:rPr>
              <w:t xml:space="preserve">10 </w:t>
            </w:r>
            <w:r w:rsidRPr="00C04110">
              <w:rPr>
                <w:sz w:val="18"/>
                <w:szCs w:val="18"/>
                <w:lang w:val="hy-AM"/>
              </w:rPr>
              <w:t>000</w:t>
            </w:r>
          </w:p>
        </w:tc>
        <w:tc>
          <w:tcPr>
            <w:tcW w:w="1843" w:type="dxa"/>
            <w:tcBorders>
              <w:top w:val="single" w:sz="12" w:space="0" w:color="auto"/>
              <w:right w:val="single" w:sz="12" w:space="0" w:color="auto"/>
            </w:tcBorders>
            <w:vAlign w:val="center"/>
          </w:tcPr>
          <w:p w14:paraId="69152A63" w14:textId="6C93EA4E" w:rsidR="00085121" w:rsidRPr="00C04110" w:rsidRDefault="00085121" w:rsidP="00085121">
            <w:pPr>
              <w:jc w:val="center"/>
              <w:rPr>
                <w:sz w:val="18"/>
                <w:szCs w:val="18"/>
                <w:lang w:val="hy-AM"/>
              </w:rPr>
            </w:pPr>
            <w:r>
              <w:rPr>
                <w:sz w:val="18"/>
                <w:szCs w:val="18"/>
              </w:rPr>
              <w:t>Январь,</w:t>
            </w:r>
            <w:r w:rsidRPr="00C04110">
              <w:rPr>
                <w:sz w:val="18"/>
                <w:szCs w:val="18"/>
                <w:lang w:val="hy-AM"/>
              </w:rPr>
              <w:t xml:space="preserve"> 202</w:t>
            </w:r>
            <w:r>
              <w:rPr>
                <w:sz w:val="18"/>
                <w:szCs w:val="18"/>
                <w:lang w:val="hy-AM"/>
              </w:rPr>
              <w:t>6</w:t>
            </w:r>
            <w:r>
              <w:rPr>
                <w:sz w:val="18"/>
                <w:szCs w:val="18"/>
              </w:rPr>
              <w:t>г</w:t>
            </w:r>
            <w:r w:rsidRPr="00C04110">
              <w:rPr>
                <w:sz w:val="18"/>
                <w:szCs w:val="18"/>
                <w:lang w:val="hy-AM"/>
              </w:rPr>
              <w:t xml:space="preserve"> </w:t>
            </w:r>
          </w:p>
        </w:tc>
      </w:tr>
      <w:tr w:rsidR="00085121" w:rsidRPr="000264EC" w14:paraId="6106285A" w14:textId="77777777" w:rsidTr="00AF3870">
        <w:trPr>
          <w:gridAfter w:val="1"/>
          <w:wAfter w:w="8" w:type="dxa"/>
          <w:trHeight w:val="680"/>
          <w:jc w:val="center"/>
        </w:trPr>
        <w:tc>
          <w:tcPr>
            <w:tcW w:w="1548" w:type="dxa"/>
            <w:vMerge/>
            <w:tcBorders>
              <w:top w:val="single" w:sz="12" w:space="0" w:color="auto"/>
              <w:left w:val="single" w:sz="12" w:space="0" w:color="auto"/>
            </w:tcBorders>
            <w:vAlign w:val="center"/>
          </w:tcPr>
          <w:p w14:paraId="098649FC" w14:textId="77777777" w:rsidR="00085121" w:rsidRPr="00D47374" w:rsidRDefault="00085121" w:rsidP="00085121">
            <w:pPr>
              <w:jc w:val="center"/>
              <w:rPr>
                <w:sz w:val="18"/>
                <w:szCs w:val="18"/>
                <w:lang w:val="hy-AM"/>
              </w:rPr>
            </w:pPr>
          </w:p>
        </w:tc>
        <w:tc>
          <w:tcPr>
            <w:tcW w:w="2307" w:type="dxa"/>
            <w:vMerge/>
            <w:tcBorders>
              <w:top w:val="single" w:sz="12" w:space="0" w:color="auto"/>
            </w:tcBorders>
            <w:vAlign w:val="center"/>
          </w:tcPr>
          <w:p w14:paraId="7FD0F32D" w14:textId="77777777" w:rsidR="00085121" w:rsidRPr="00B625FF" w:rsidRDefault="00085121" w:rsidP="00085121">
            <w:pPr>
              <w:rPr>
                <w:rFonts w:cs="Calibri"/>
                <w:color w:val="000000"/>
                <w:sz w:val="20"/>
                <w:szCs w:val="20"/>
                <w:lang w:val="hy-AM"/>
              </w:rPr>
            </w:pPr>
          </w:p>
        </w:tc>
        <w:tc>
          <w:tcPr>
            <w:tcW w:w="1890" w:type="dxa"/>
            <w:vMerge/>
            <w:tcBorders>
              <w:top w:val="single" w:sz="12" w:space="0" w:color="auto"/>
            </w:tcBorders>
            <w:vAlign w:val="center"/>
          </w:tcPr>
          <w:p w14:paraId="0E0E131E" w14:textId="77777777" w:rsidR="00085121" w:rsidRPr="00D47374" w:rsidRDefault="00085121" w:rsidP="00085121">
            <w:pPr>
              <w:jc w:val="center"/>
              <w:rPr>
                <w:sz w:val="18"/>
                <w:szCs w:val="18"/>
              </w:rPr>
            </w:pPr>
          </w:p>
        </w:tc>
        <w:tc>
          <w:tcPr>
            <w:tcW w:w="1364" w:type="dxa"/>
            <w:vMerge/>
            <w:tcBorders>
              <w:top w:val="single" w:sz="12" w:space="0" w:color="auto"/>
            </w:tcBorders>
            <w:vAlign w:val="center"/>
          </w:tcPr>
          <w:p w14:paraId="4D000C7C" w14:textId="77777777" w:rsidR="00085121" w:rsidRPr="00B625FF" w:rsidRDefault="00085121" w:rsidP="00085121">
            <w:pPr>
              <w:jc w:val="center"/>
              <w:rPr>
                <w:sz w:val="20"/>
                <w:szCs w:val="20"/>
              </w:rPr>
            </w:pPr>
          </w:p>
        </w:tc>
        <w:tc>
          <w:tcPr>
            <w:tcW w:w="1260" w:type="dxa"/>
            <w:vMerge/>
            <w:tcBorders>
              <w:top w:val="single" w:sz="12" w:space="0" w:color="auto"/>
            </w:tcBorders>
            <w:vAlign w:val="center"/>
          </w:tcPr>
          <w:p w14:paraId="15EBDFCB" w14:textId="77777777" w:rsidR="00085121" w:rsidRPr="00B625FF" w:rsidRDefault="00085121" w:rsidP="00085121">
            <w:pPr>
              <w:jc w:val="center"/>
              <w:rPr>
                <w:rFonts w:cs="GHEA Grapalat"/>
                <w:sz w:val="20"/>
                <w:szCs w:val="20"/>
              </w:rPr>
            </w:pPr>
          </w:p>
        </w:tc>
        <w:tc>
          <w:tcPr>
            <w:tcW w:w="900" w:type="dxa"/>
            <w:vMerge/>
            <w:tcBorders>
              <w:top w:val="single" w:sz="12" w:space="0" w:color="auto"/>
            </w:tcBorders>
            <w:vAlign w:val="center"/>
          </w:tcPr>
          <w:p w14:paraId="14F5340F" w14:textId="77777777" w:rsidR="00085121" w:rsidRPr="00D47374" w:rsidRDefault="00085121" w:rsidP="00085121">
            <w:pPr>
              <w:jc w:val="center"/>
              <w:rPr>
                <w:sz w:val="18"/>
                <w:szCs w:val="18"/>
                <w:lang w:val="hy-AM"/>
              </w:rPr>
            </w:pPr>
          </w:p>
        </w:tc>
        <w:tc>
          <w:tcPr>
            <w:tcW w:w="1620" w:type="dxa"/>
            <w:vMerge/>
            <w:tcBorders>
              <w:top w:val="single" w:sz="12" w:space="0" w:color="auto"/>
            </w:tcBorders>
            <w:vAlign w:val="center"/>
          </w:tcPr>
          <w:p w14:paraId="1DDAD79A" w14:textId="77777777" w:rsidR="00085121" w:rsidRDefault="00085121" w:rsidP="00085121">
            <w:pPr>
              <w:jc w:val="center"/>
              <w:rPr>
                <w:sz w:val="18"/>
                <w:szCs w:val="18"/>
              </w:rPr>
            </w:pPr>
          </w:p>
        </w:tc>
        <w:tc>
          <w:tcPr>
            <w:tcW w:w="1080" w:type="dxa"/>
            <w:vMerge/>
            <w:tcBorders>
              <w:top w:val="single" w:sz="12" w:space="0" w:color="auto"/>
            </w:tcBorders>
            <w:vAlign w:val="center"/>
          </w:tcPr>
          <w:p w14:paraId="6F8DF29A" w14:textId="77777777" w:rsidR="00085121" w:rsidRPr="0000231F" w:rsidRDefault="00085121" w:rsidP="00085121">
            <w:pPr>
              <w:jc w:val="center"/>
              <w:rPr>
                <w:sz w:val="18"/>
                <w:szCs w:val="18"/>
              </w:rPr>
            </w:pPr>
          </w:p>
        </w:tc>
        <w:tc>
          <w:tcPr>
            <w:tcW w:w="1350" w:type="dxa"/>
            <w:vMerge/>
            <w:tcBorders>
              <w:top w:val="single" w:sz="12" w:space="0" w:color="auto"/>
            </w:tcBorders>
            <w:vAlign w:val="center"/>
          </w:tcPr>
          <w:p w14:paraId="33A0FEF9" w14:textId="77777777" w:rsidR="00085121" w:rsidRPr="007A7DAA" w:rsidRDefault="00085121" w:rsidP="00085121">
            <w:pPr>
              <w:jc w:val="center"/>
              <w:rPr>
                <w:rFonts w:cs="GHEA Grapalat"/>
                <w:sz w:val="20"/>
                <w:szCs w:val="20"/>
              </w:rPr>
            </w:pPr>
          </w:p>
        </w:tc>
        <w:tc>
          <w:tcPr>
            <w:tcW w:w="990" w:type="dxa"/>
            <w:vAlign w:val="center"/>
          </w:tcPr>
          <w:p w14:paraId="42626834" w14:textId="468E94F3" w:rsidR="00085121" w:rsidRPr="00C04110" w:rsidRDefault="00085121" w:rsidP="00085121">
            <w:pPr>
              <w:jc w:val="center"/>
              <w:rPr>
                <w:sz w:val="18"/>
                <w:szCs w:val="18"/>
                <w:lang w:val="hy-AM"/>
              </w:rPr>
            </w:pPr>
            <w:r>
              <w:rPr>
                <w:sz w:val="18"/>
                <w:szCs w:val="18"/>
              </w:rPr>
              <w:t xml:space="preserve">5 </w:t>
            </w:r>
            <w:r w:rsidRPr="00C04110">
              <w:rPr>
                <w:sz w:val="18"/>
                <w:szCs w:val="18"/>
                <w:lang w:val="hy-AM"/>
              </w:rPr>
              <w:t>000</w:t>
            </w:r>
          </w:p>
        </w:tc>
        <w:tc>
          <w:tcPr>
            <w:tcW w:w="1843" w:type="dxa"/>
            <w:tcBorders>
              <w:top w:val="single" w:sz="4" w:space="0" w:color="auto"/>
              <w:right w:val="single" w:sz="12" w:space="0" w:color="auto"/>
            </w:tcBorders>
            <w:vAlign w:val="center"/>
          </w:tcPr>
          <w:p w14:paraId="5444733F" w14:textId="22A05D9D" w:rsidR="00085121" w:rsidRPr="00C04110" w:rsidRDefault="00085121" w:rsidP="00085121">
            <w:pPr>
              <w:jc w:val="center"/>
              <w:rPr>
                <w:sz w:val="18"/>
                <w:szCs w:val="18"/>
                <w:lang w:val="hy-AM"/>
              </w:rPr>
            </w:pPr>
            <w:r>
              <w:rPr>
                <w:sz w:val="18"/>
                <w:szCs w:val="18"/>
              </w:rPr>
              <w:t xml:space="preserve">Апрель, </w:t>
            </w:r>
            <w:r w:rsidRPr="00C04110">
              <w:rPr>
                <w:sz w:val="18"/>
                <w:szCs w:val="18"/>
                <w:lang w:val="hy-AM"/>
              </w:rPr>
              <w:t>202</w:t>
            </w:r>
            <w:r>
              <w:rPr>
                <w:sz w:val="18"/>
                <w:szCs w:val="18"/>
                <w:lang w:val="hy-AM"/>
              </w:rPr>
              <w:t>6</w:t>
            </w:r>
            <w:r>
              <w:rPr>
                <w:sz w:val="18"/>
                <w:szCs w:val="18"/>
              </w:rPr>
              <w:t>г</w:t>
            </w:r>
          </w:p>
        </w:tc>
      </w:tr>
      <w:tr w:rsidR="00A665F1" w:rsidRPr="002428F2" w14:paraId="0C53A016" w14:textId="77777777" w:rsidTr="00AF3870">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4446F730" w14:textId="77777777" w:rsidR="00A665F1" w:rsidRPr="00FF03BB" w:rsidRDefault="00A665F1" w:rsidP="00AF3870">
            <w:pPr>
              <w:jc w:val="center"/>
              <w:rPr>
                <w:rFonts w:cs="Calibri"/>
                <w:b/>
                <w:color w:val="000000"/>
                <w:sz w:val="20"/>
                <w:lang w:val="hy-AM"/>
              </w:rPr>
            </w:pPr>
            <w:r w:rsidRPr="007C0417">
              <w:rPr>
                <w:rFonts w:cs="GHEA Grapalat"/>
                <w:b/>
                <w:sz w:val="22"/>
              </w:rPr>
              <w:t>Техническая характеристика</w:t>
            </w:r>
          </w:p>
          <w:p w14:paraId="45C98E5F" w14:textId="77777777" w:rsidR="00A665F1" w:rsidRPr="00FB0935" w:rsidRDefault="00A665F1" w:rsidP="00A665F1">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жив</w:t>
            </w:r>
            <w:r w:rsidRPr="007C0417">
              <w:rPr>
                <w:rFonts w:cs="Calibri"/>
                <w:color w:val="000000"/>
                <w:sz w:val="20"/>
              </w:rPr>
              <w:t>ой</w:t>
            </w:r>
            <w:r w:rsidRPr="00442954">
              <w:rPr>
                <w:rFonts w:cs="Calibri"/>
                <w:color w:val="000000"/>
                <w:sz w:val="20"/>
                <w:lang w:val="hy-AM"/>
              </w:rPr>
              <w:t xml:space="preserve"> аттенуированн</w:t>
            </w:r>
            <w:r w:rsidRPr="007C0417">
              <w:rPr>
                <w:rFonts w:cs="Calibri"/>
                <w:color w:val="000000"/>
                <w:sz w:val="20"/>
              </w:rPr>
              <w:t>ой</w:t>
            </w:r>
            <w:r w:rsidRPr="00442954">
              <w:rPr>
                <w:rFonts w:cs="Calibri"/>
                <w:color w:val="000000"/>
                <w:sz w:val="20"/>
                <w:lang w:val="hy-AM"/>
              </w:rPr>
              <w:t xml:space="preserve"> вакцины</w:t>
            </w:r>
            <w:r w:rsidRPr="007C0417">
              <w:rPr>
                <w:rFonts w:cs="Calibri"/>
                <w:color w:val="000000"/>
                <w:sz w:val="20"/>
              </w:rPr>
              <w:t xml:space="preserve"> </w:t>
            </w:r>
            <w:r w:rsidRPr="00B625FF">
              <w:rPr>
                <w:rFonts w:cs="Calibri"/>
                <w:color w:val="000000"/>
                <w:sz w:val="20"/>
                <w:szCs w:val="20"/>
                <w:lang w:val="hy-AM"/>
              </w:rPr>
              <w:t>против ветряной оспы</w:t>
            </w:r>
            <w:r w:rsidRPr="00442954">
              <w:rPr>
                <w:rFonts w:cs="Calibri"/>
                <w:color w:val="000000"/>
                <w:sz w:val="20"/>
                <w:lang w:val="hy-AM"/>
              </w:rPr>
              <w:t xml:space="preserve">, вместе с растворителем, предназначен </w:t>
            </w:r>
            <w:r w:rsidRPr="00DB7F72">
              <w:rPr>
                <w:rFonts w:cs="Calibri"/>
                <w:b/>
                <w:bCs/>
                <w:color w:val="000000"/>
                <w:sz w:val="20"/>
                <w:lang w:val="hy-AM"/>
              </w:rPr>
              <w:t>для детей</w:t>
            </w:r>
            <w:r>
              <w:rPr>
                <w:rFonts w:cs="Calibri"/>
                <w:b/>
                <w:bCs/>
                <w:color w:val="000000"/>
                <w:sz w:val="20"/>
                <w:lang w:val="hy-AM"/>
              </w:rPr>
              <w:t xml:space="preserve"> </w:t>
            </w:r>
            <w:r w:rsidRPr="00F1591F">
              <w:rPr>
                <w:rFonts w:cs="Calibri"/>
                <w:b/>
                <w:bCs/>
                <w:sz w:val="20"/>
                <w:lang w:val="pt-BR"/>
              </w:rPr>
              <w:t>(</w:t>
            </w:r>
            <w:r w:rsidRPr="007C0417">
              <w:rPr>
                <w:rFonts w:cs="Calibri"/>
                <w:b/>
                <w:bCs/>
                <w:sz w:val="20"/>
              </w:rPr>
              <w:t>до</w:t>
            </w:r>
            <w:r>
              <w:rPr>
                <w:rFonts w:cs="Calibri"/>
                <w:b/>
                <w:bCs/>
                <w:sz w:val="20"/>
                <w:lang w:val="hy-AM"/>
              </w:rPr>
              <w:t xml:space="preserve"> 12 </w:t>
            </w:r>
            <w:r w:rsidRPr="007C0417">
              <w:rPr>
                <w:rFonts w:cs="Calibri"/>
                <w:b/>
                <w:bCs/>
                <w:sz w:val="20"/>
              </w:rPr>
              <w:t>лет включительно</w:t>
            </w:r>
            <w:r w:rsidRPr="00F1591F">
              <w:rPr>
                <w:rFonts w:cs="Calibri"/>
                <w:b/>
                <w:bCs/>
                <w:sz w:val="20"/>
                <w:lang w:val="pt-BR"/>
              </w:rPr>
              <w:t>)</w:t>
            </w:r>
            <w:r>
              <w:rPr>
                <w:rFonts w:cs="Calibri"/>
                <w:b/>
                <w:bCs/>
                <w:sz w:val="20"/>
                <w:lang w:val="hy-AM"/>
              </w:rPr>
              <w:t xml:space="preserve">, </w:t>
            </w:r>
            <w:r w:rsidRPr="00306E23">
              <w:rPr>
                <w:rFonts w:cs="Calibri"/>
                <w:b/>
                <w:bCs/>
                <w:sz w:val="20"/>
                <w:lang w:val="hy-AM"/>
              </w:rPr>
              <w:t xml:space="preserve">также приемлема вакцина </w:t>
            </w:r>
            <w:r w:rsidRPr="00306E23">
              <w:rPr>
                <w:rFonts w:cs="Calibri"/>
                <w:b/>
                <w:bCs/>
                <w:color w:val="000000"/>
                <w:sz w:val="20"/>
                <w:lang w:val="hy-AM"/>
              </w:rPr>
              <w:t>предназначен</w:t>
            </w:r>
            <w:r w:rsidRPr="007C0417">
              <w:rPr>
                <w:rFonts w:cs="Calibri"/>
                <w:b/>
                <w:bCs/>
                <w:color w:val="000000"/>
                <w:sz w:val="20"/>
              </w:rPr>
              <w:t>ная</w:t>
            </w:r>
            <w:r w:rsidRPr="00306E23">
              <w:rPr>
                <w:rFonts w:cs="Calibri"/>
                <w:b/>
                <w:bCs/>
                <w:sz w:val="20"/>
                <w:lang w:val="hy-AM"/>
              </w:rPr>
              <w:t xml:space="preserve"> как для детей, так и для взрослых (</w:t>
            </w:r>
            <w:r w:rsidRPr="007C0417">
              <w:rPr>
                <w:rFonts w:cs="Calibri"/>
                <w:b/>
                <w:bCs/>
                <w:sz w:val="20"/>
              </w:rPr>
              <w:t>для всех возрастных групп</w:t>
            </w:r>
            <w:r w:rsidRPr="00306E23">
              <w:rPr>
                <w:rFonts w:cs="Calibri"/>
                <w:b/>
                <w:bCs/>
                <w:sz w:val="20"/>
                <w:lang w:val="hy-AM"/>
              </w:rPr>
              <w:t>).</w:t>
            </w:r>
            <w:r w:rsidRPr="00442954">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Pr>
                <w:rFonts w:cs="Calibri"/>
                <w:color w:val="000000"/>
                <w:sz w:val="20"/>
                <w:lang w:val="hy-AM"/>
              </w:rPr>
              <w:t xml:space="preserve"> </w:t>
            </w:r>
            <w:r w:rsidRPr="007C0417">
              <w:rPr>
                <w:rFonts w:cs="Calibri"/>
                <w:color w:val="000000"/>
                <w:sz w:val="20"/>
              </w:rPr>
              <w:t>которые</w:t>
            </w:r>
            <w:r w:rsidRPr="000D7101">
              <w:rPr>
                <w:rFonts w:cs="Calibri"/>
                <w:color w:val="000000"/>
                <w:sz w:val="20"/>
                <w:lang w:val="hy-AM"/>
              </w:rPr>
              <w:t xml:space="preserve"> </w:t>
            </w:r>
            <w:r w:rsidRPr="007C0417">
              <w:rPr>
                <w:rFonts w:cs="Calibri"/>
                <w:color w:val="000000"/>
                <w:sz w:val="20"/>
              </w:rPr>
              <w:t>регистрируют</w:t>
            </w:r>
            <w:r w:rsidRPr="00A03365">
              <w:rPr>
                <w:rFonts w:cs="Calibri"/>
                <w:color w:val="000000"/>
                <w:sz w:val="20"/>
                <w:lang w:val="hy-AM"/>
              </w:rPr>
              <w:t>, запомина</w:t>
            </w:r>
            <w:r w:rsidRPr="007C0417">
              <w:rPr>
                <w:rFonts w:cs="Calibri"/>
                <w:color w:val="000000"/>
                <w:sz w:val="20"/>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7C0417">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7C0417">
              <w:t xml:space="preserve">с </w:t>
            </w:r>
            <w:r w:rsidRPr="000D7101">
              <w:rPr>
                <w:rFonts w:cs="Calibri"/>
                <w:color w:val="000000"/>
                <w:sz w:val="20"/>
                <w:lang w:val="hy-AM"/>
              </w:rPr>
              <w:t>надлежащ</w:t>
            </w:r>
            <w:r w:rsidRPr="007C0417">
              <w:rPr>
                <w:rFonts w:cs="Calibri"/>
                <w:color w:val="000000"/>
                <w:sz w:val="20"/>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 xml:space="preserve"> 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r w:rsidRPr="00B6062E">
              <w:rPr>
                <w:rFonts w:cs="Calibri"/>
                <w:color w:val="000000"/>
                <w:sz w:val="20"/>
              </w:rPr>
              <w:t>Summary</w:t>
            </w:r>
            <w:r w:rsidRPr="007C0417">
              <w:rPr>
                <w:rFonts w:cs="Calibri"/>
                <w:color w:val="000000"/>
                <w:sz w:val="20"/>
              </w:rPr>
              <w:t xml:space="preserve"> </w:t>
            </w:r>
            <w:r w:rsidRPr="00B6062E">
              <w:rPr>
                <w:rFonts w:cs="Calibri"/>
                <w:color w:val="000000"/>
                <w:sz w:val="20"/>
              </w:rPr>
              <w:t>Protocol</w:t>
            </w:r>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60679F89" w14:textId="77777777" w:rsidR="00A665F1" w:rsidRPr="00DD7AEF" w:rsidRDefault="00A665F1" w:rsidP="00A665F1">
            <w:pPr>
              <w:rPr>
                <w:rFonts w:cs="Calibri"/>
                <w:color w:val="000000"/>
                <w:sz w:val="20"/>
                <w:lang w:val="hy-AM"/>
              </w:rPr>
            </w:pPr>
            <w:r w:rsidRPr="00DD7AEF">
              <w:rPr>
                <w:rFonts w:cs="Calibri"/>
                <w:color w:val="000000"/>
                <w:sz w:val="20"/>
                <w:lang w:val="hy-AM"/>
              </w:rPr>
              <w:t>Срок годности вакцины при доставке:</w:t>
            </w:r>
          </w:p>
          <w:p w14:paraId="0260407C" w14:textId="77777777" w:rsidR="00A665F1" w:rsidRPr="00994E60" w:rsidRDefault="00A665F1" w:rsidP="00A665F1">
            <w:pPr>
              <w:rPr>
                <w:rFonts w:cs="Calibri"/>
                <w:color w:val="000000"/>
                <w:sz w:val="20"/>
                <w:lang w:val="hy-AM"/>
              </w:rPr>
            </w:pPr>
            <w:r w:rsidRPr="00FB0935">
              <w:rPr>
                <w:rFonts w:cs="Calibri"/>
                <w:color w:val="000000"/>
                <w:sz w:val="20"/>
              </w:rPr>
              <w:t>а</w:t>
            </w:r>
            <w:r w:rsidRPr="00DD7AEF">
              <w:rPr>
                <w:rFonts w:cs="Calibri"/>
                <w:color w:val="000000"/>
                <w:sz w:val="20"/>
                <w:lang w:val="hy-AM"/>
              </w:rPr>
              <w:t>)</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FB0935">
              <w:rPr>
                <w:rFonts w:cs="Calibri"/>
                <w:color w:val="000000"/>
                <w:sz w:val="20"/>
              </w:rPr>
              <w:t>.</w:t>
            </w:r>
          </w:p>
          <w:p w14:paraId="4196963C" w14:textId="77777777" w:rsidR="00A665F1" w:rsidRPr="00FB0935" w:rsidRDefault="00A665F1" w:rsidP="00A665F1">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490E56B0" w14:textId="77777777" w:rsidR="00A665F1" w:rsidRPr="003656A5" w:rsidRDefault="00A665F1" w:rsidP="00A665F1">
            <w:pPr>
              <w:jc w:val="both"/>
              <w:rPr>
                <w:rFonts w:cs="Calibri"/>
                <w:color w:val="000000"/>
                <w:sz w:val="20"/>
              </w:rPr>
            </w:pPr>
            <w:r w:rsidRPr="00FB0935">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FB0935">
              <w:rPr>
                <w:rFonts w:cs="Calibri"/>
                <w:color w:val="000000"/>
                <w:sz w:val="20"/>
              </w:rPr>
              <w:t>172-</w:t>
            </w:r>
            <w:r w:rsidRPr="00DD7AEF">
              <w:rPr>
                <w:rFonts w:cs="Calibri"/>
                <w:color w:val="000000"/>
                <w:sz w:val="20"/>
              </w:rPr>
              <w:t>A</w:t>
            </w:r>
            <w:r w:rsidRPr="00FB0935">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преквалификацию </w:t>
            </w:r>
            <w:r w:rsidRPr="003656A5">
              <w:rPr>
                <w:rFonts w:cs="Calibri"/>
                <w:color w:val="000000"/>
                <w:sz w:val="20"/>
              </w:rPr>
              <w:t>Всемирной организации здравоохранения.</w:t>
            </w:r>
          </w:p>
          <w:p w14:paraId="68FEA6D8" w14:textId="46207514" w:rsidR="00A665F1" w:rsidRPr="00311ED2" w:rsidRDefault="00A665F1" w:rsidP="00A665F1">
            <w:pPr>
              <w:rPr>
                <w:rFonts w:cs="Sylfaen"/>
                <w:i/>
                <w:sz w:val="18"/>
                <w:szCs w:val="18"/>
                <w:lang w:val="hy-AM"/>
              </w:rPr>
            </w:pPr>
            <w:r w:rsidRPr="00FB0935">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FB0935">
              <w:rPr>
                <w:rFonts w:cs="Calibri"/>
                <w:color w:val="000000"/>
                <w:sz w:val="20"/>
              </w:rPr>
              <w:t>172-</w:t>
            </w:r>
            <w:r w:rsidRPr="00122843">
              <w:rPr>
                <w:rFonts w:cs="Calibri"/>
                <w:color w:val="000000"/>
                <w:sz w:val="20"/>
              </w:rPr>
              <w:t>A</w:t>
            </w:r>
            <w:r w:rsidRPr="00FB0935">
              <w:rPr>
                <w:rFonts w:cs="Calibri"/>
                <w:color w:val="000000"/>
                <w:sz w:val="20"/>
              </w:rPr>
              <w:t xml:space="preserve"> правительства РА  от 23-го февраля 2017г. или преквалификации Всемирной организации здравоохранения.  </w:t>
            </w:r>
            <w:r w:rsidRPr="00DD7AEF">
              <w:rPr>
                <w:rFonts w:cs="Calibri"/>
                <w:color w:val="000000"/>
                <w:sz w:val="20"/>
              </w:rPr>
              <w:t>(постановлени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bl>
    <w:p w14:paraId="35441016" w14:textId="77777777" w:rsidR="00A665F1" w:rsidRDefault="00A665F1" w:rsidP="00376764">
      <w:pPr>
        <w:pStyle w:val="FootnoteText"/>
        <w:widowControl w:val="0"/>
        <w:jc w:val="both"/>
        <w:rPr>
          <w:rFonts w:ascii="GHEA Grapalat" w:hAnsi="GHEA Grapalat"/>
          <w:i/>
        </w:rPr>
      </w:pPr>
    </w:p>
    <w:p w14:paraId="5C7CA2E4" w14:textId="569BE243" w:rsidR="00376764" w:rsidRPr="00C84B20" w:rsidRDefault="00376764" w:rsidP="00376764">
      <w:pPr>
        <w:pStyle w:val="FootnoteText"/>
        <w:widowControl w:val="0"/>
        <w:jc w:val="both"/>
        <w:rPr>
          <w:rFonts w:ascii="GHEA Grapalat" w:hAnsi="GHEA Grapalat"/>
          <w:i/>
        </w:rPr>
      </w:pPr>
      <w:r w:rsidRPr="00C84B20">
        <w:rPr>
          <w:rFonts w:ascii="GHEA Grapalat" w:hAnsi="GHEA Grapalat"/>
          <w:i/>
        </w:rPr>
        <w:t xml:space="preserve">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7EF3C388" w14:textId="77777777" w:rsidR="00F954E8" w:rsidRPr="00521A49" w:rsidRDefault="00F954E8" w:rsidP="00A50CE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03365">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A03365">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A03365">
      <w:pPr>
        <w:widowControl w:val="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1"/>
        <w:t>*</w:t>
      </w:r>
    </w:p>
    <w:p w14:paraId="79303CEE" w14:textId="77777777" w:rsidR="008F3B5F" w:rsidRPr="00B138F3" w:rsidRDefault="008F3B5F" w:rsidP="008F3B5F">
      <w:pPr>
        <w:widowControl w:val="0"/>
        <w:spacing w:after="160"/>
        <w:jc w:val="right"/>
        <w:rPr>
          <w:rFonts w:ascii="GHEA Grapalat" w:hAnsi="GHEA Grapalat"/>
        </w:rPr>
      </w:pPr>
      <w:r w:rsidRPr="00B138F3">
        <w:rPr>
          <w:rFonts w:ascii="GHEA Grapalat" w:hAnsi="GHEA Grapalat"/>
        </w:rPr>
        <w:t>Драмов РА</w:t>
      </w:r>
    </w:p>
    <w:tbl>
      <w:tblPr>
        <w:tblW w:w="13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787"/>
        <w:gridCol w:w="606"/>
        <w:gridCol w:w="602"/>
        <w:gridCol w:w="655"/>
        <w:gridCol w:w="758"/>
        <w:gridCol w:w="863"/>
        <w:gridCol w:w="823"/>
        <w:gridCol w:w="869"/>
        <w:gridCol w:w="828"/>
        <w:gridCol w:w="725"/>
        <w:gridCol w:w="11"/>
      </w:tblGrid>
      <w:tr w:rsidR="008F3B5F" w:rsidRPr="00B138F3" w14:paraId="38A352E4" w14:textId="77777777" w:rsidTr="00FD3723">
        <w:trPr>
          <w:trHeight w:val="305"/>
          <w:jc w:val="center"/>
        </w:trPr>
        <w:tc>
          <w:tcPr>
            <w:tcW w:w="13589" w:type="dxa"/>
            <w:gridSpan w:val="14"/>
          </w:tcPr>
          <w:p w14:paraId="4A9E5EB0" w14:textId="77777777" w:rsidR="008F3B5F" w:rsidRPr="00B138F3" w:rsidRDefault="008F3B5F" w:rsidP="00376764">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FD3723">
        <w:trPr>
          <w:trHeight w:val="747"/>
          <w:jc w:val="center"/>
        </w:trPr>
        <w:tc>
          <w:tcPr>
            <w:tcW w:w="1547" w:type="dxa"/>
            <w:vMerge w:val="restart"/>
            <w:vAlign w:val="center"/>
          </w:tcPr>
          <w:p w14:paraId="6CAFBD35"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7527" w:type="dxa"/>
            <w:gridSpan w:val="11"/>
            <w:vAlign w:val="center"/>
          </w:tcPr>
          <w:p w14:paraId="2990BD91" w14:textId="6EB24F75"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03658F">
              <w:rPr>
                <w:rFonts w:ascii="GHEA Grapalat" w:hAnsi="GHEA Grapalat"/>
                <w:sz w:val="16"/>
                <w:szCs w:val="16"/>
              </w:rPr>
              <w:t>25</w:t>
            </w:r>
            <w:r w:rsidR="00FD3723">
              <w:rPr>
                <w:rFonts w:ascii="GHEA Grapalat" w:hAnsi="GHEA Grapalat"/>
                <w:sz w:val="16"/>
                <w:szCs w:val="16"/>
                <w:lang w:val="hy-AM"/>
              </w:rPr>
              <w:t>-2026</w:t>
            </w:r>
            <w:r w:rsidR="00FD3723" w:rsidRPr="00B138F3">
              <w:rPr>
                <w:rFonts w:ascii="GHEA Grapalat" w:hAnsi="GHEA Grapalat"/>
                <w:sz w:val="16"/>
                <w:szCs w:val="16"/>
              </w:rPr>
              <w:t xml:space="preserve"> гг</w:t>
            </w:r>
            <w:r w:rsidRPr="00B138F3">
              <w:rPr>
                <w:rFonts w:ascii="GHEA Grapalat" w:hAnsi="GHEA Grapalat"/>
                <w:sz w:val="16"/>
                <w:szCs w:val="16"/>
              </w:rPr>
              <w:t>., по месяцам, в том числе</w:t>
            </w:r>
            <w:r w:rsidRPr="00B138F3">
              <w:rPr>
                <w:rStyle w:val="FootnoteReference"/>
                <w:rFonts w:ascii="GHEA Grapalat" w:hAnsi="GHEA Grapalat"/>
                <w:sz w:val="16"/>
                <w:szCs w:val="16"/>
              </w:rPr>
              <w:footnoteReference w:customMarkFollows="1" w:id="12"/>
              <w:t>**</w:t>
            </w:r>
          </w:p>
        </w:tc>
      </w:tr>
      <w:tr w:rsidR="00B753DA" w:rsidRPr="00B138F3" w14:paraId="63D17D9E" w14:textId="77777777" w:rsidTr="00FD3723">
        <w:trPr>
          <w:gridAfter w:val="1"/>
          <w:wAfter w:w="11" w:type="dxa"/>
          <w:trHeight w:val="594"/>
          <w:jc w:val="center"/>
        </w:trPr>
        <w:tc>
          <w:tcPr>
            <w:tcW w:w="1547" w:type="dxa"/>
            <w:vMerge/>
          </w:tcPr>
          <w:p w14:paraId="19574851" w14:textId="77777777" w:rsidR="00B753DA" w:rsidRPr="00B138F3" w:rsidRDefault="00B753DA" w:rsidP="00376764">
            <w:pPr>
              <w:widowControl w:val="0"/>
              <w:jc w:val="center"/>
              <w:rPr>
                <w:rFonts w:ascii="GHEA Grapalat" w:hAnsi="GHEA Grapalat"/>
                <w:sz w:val="16"/>
                <w:szCs w:val="16"/>
              </w:rPr>
            </w:pPr>
          </w:p>
        </w:tc>
        <w:tc>
          <w:tcPr>
            <w:tcW w:w="1520" w:type="dxa"/>
            <w:vMerge/>
          </w:tcPr>
          <w:p w14:paraId="447E1A53" w14:textId="77777777" w:rsidR="00B753DA" w:rsidRPr="00B138F3" w:rsidRDefault="00B753DA" w:rsidP="00376764">
            <w:pPr>
              <w:widowControl w:val="0"/>
              <w:jc w:val="center"/>
              <w:rPr>
                <w:rFonts w:ascii="GHEA Grapalat" w:hAnsi="GHEA Grapalat"/>
                <w:sz w:val="16"/>
                <w:szCs w:val="16"/>
              </w:rPr>
            </w:pPr>
          </w:p>
        </w:tc>
        <w:tc>
          <w:tcPr>
            <w:tcW w:w="2995" w:type="dxa"/>
            <w:vMerge/>
          </w:tcPr>
          <w:p w14:paraId="34C4C642" w14:textId="77777777" w:rsidR="00B753DA" w:rsidRPr="00B138F3" w:rsidRDefault="00B753DA" w:rsidP="00376764">
            <w:pPr>
              <w:widowControl w:val="0"/>
              <w:jc w:val="center"/>
              <w:rPr>
                <w:rFonts w:ascii="GHEA Grapalat" w:hAnsi="GHEA Grapalat"/>
                <w:sz w:val="16"/>
                <w:szCs w:val="16"/>
              </w:rPr>
            </w:pPr>
          </w:p>
        </w:tc>
        <w:tc>
          <w:tcPr>
            <w:tcW w:w="787" w:type="dxa"/>
            <w:vAlign w:val="center"/>
          </w:tcPr>
          <w:p w14:paraId="376DFC5C" w14:textId="352643A8" w:rsidR="00B753DA" w:rsidRPr="00B138F3" w:rsidRDefault="00B753DA" w:rsidP="00376764">
            <w:pPr>
              <w:widowControl w:val="0"/>
              <w:ind w:right="-7"/>
              <w:jc w:val="center"/>
              <w:rPr>
                <w:rFonts w:ascii="GHEA Grapalat" w:hAnsi="GHEA Grapalat" w:cs="Sylfaen"/>
                <w:sz w:val="16"/>
                <w:szCs w:val="16"/>
              </w:rPr>
            </w:pPr>
          </w:p>
        </w:tc>
        <w:tc>
          <w:tcPr>
            <w:tcW w:w="606" w:type="dxa"/>
            <w:vAlign w:val="center"/>
          </w:tcPr>
          <w:p w14:paraId="1177291F" w14:textId="6C488514" w:rsidR="00B753DA" w:rsidRPr="00B138F3" w:rsidRDefault="00B753DA" w:rsidP="00376764">
            <w:pPr>
              <w:widowControl w:val="0"/>
              <w:ind w:right="-7"/>
              <w:jc w:val="center"/>
              <w:rPr>
                <w:rFonts w:ascii="GHEA Grapalat" w:hAnsi="GHEA Grapalat"/>
                <w:sz w:val="16"/>
                <w:szCs w:val="16"/>
              </w:rPr>
            </w:pPr>
          </w:p>
        </w:tc>
        <w:tc>
          <w:tcPr>
            <w:tcW w:w="602" w:type="dxa"/>
            <w:vAlign w:val="center"/>
          </w:tcPr>
          <w:p w14:paraId="2371399E" w14:textId="58450E75" w:rsidR="00B753DA" w:rsidRPr="00B138F3" w:rsidRDefault="00B753DA" w:rsidP="00376764">
            <w:pPr>
              <w:widowControl w:val="0"/>
              <w:ind w:right="-7"/>
              <w:jc w:val="center"/>
              <w:rPr>
                <w:rFonts w:ascii="GHEA Grapalat" w:hAnsi="GHEA Grapalat"/>
                <w:sz w:val="16"/>
                <w:szCs w:val="16"/>
              </w:rPr>
            </w:pPr>
          </w:p>
        </w:tc>
        <w:tc>
          <w:tcPr>
            <w:tcW w:w="655" w:type="dxa"/>
            <w:vAlign w:val="center"/>
          </w:tcPr>
          <w:p w14:paraId="49BC3472" w14:textId="67CA55A8" w:rsidR="00B753DA" w:rsidRPr="00B138F3" w:rsidRDefault="00B753DA" w:rsidP="00376764">
            <w:pPr>
              <w:widowControl w:val="0"/>
              <w:ind w:right="-7"/>
              <w:jc w:val="center"/>
              <w:rPr>
                <w:rFonts w:ascii="GHEA Grapalat" w:hAnsi="GHEA Grapalat"/>
                <w:sz w:val="16"/>
                <w:szCs w:val="16"/>
              </w:rPr>
            </w:pPr>
          </w:p>
        </w:tc>
        <w:tc>
          <w:tcPr>
            <w:tcW w:w="758" w:type="dxa"/>
            <w:vAlign w:val="center"/>
          </w:tcPr>
          <w:p w14:paraId="5434CF48" w14:textId="51273287" w:rsidR="00B753DA" w:rsidRPr="00B138F3" w:rsidRDefault="00B753DA" w:rsidP="00376764">
            <w:pPr>
              <w:widowControl w:val="0"/>
              <w:ind w:right="-7"/>
              <w:jc w:val="center"/>
              <w:rPr>
                <w:rFonts w:ascii="GHEA Grapalat" w:hAnsi="GHEA Grapalat"/>
                <w:sz w:val="16"/>
                <w:szCs w:val="16"/>
              </w:rPr>
            </w:pPr>
          </w:p>
        </w:tc>
        <w:tc>
          <w:tcPr>
            <w:tcW w:w="863" w:type="dxa"/>
            <w:vAlign w:val="center"/>
          </w:tcPr>
          <w:p w14:paraId="0900DD25" w14:textId="7CCCA01B" w:rsidR="00B753DA" w:rsidRPr="00B138F3" w:rsidRDefault="00B753DA" w:rsidP="00376764">
            <w:pPr>
              <w:widowControl w:val="0"/>
              <w:ind w:right="-7"/>
              <w:jc w:val="center"/>
              <w:rPr>
                <w:rFonts w:ascii="GHEA Grapalat" w:hAnsi="GHEA Grapalat"/>
                <w:sz w:val="16"/>
                <w:szCs w:val="16"/>
              </w:rPr>
            </w:pPr>
          </w:p>
        </w:tc>
        <w:tc>
          <w:tcPr>
            <w:tcW w:w="823" w:type="dxa"/>
            <w:vAlign w:val="center"/>
          </w:tcPr>
          <w:p w14:paraId="01307BB5" w14:textId="2873C801" w:rsidR="00B753DA" w:rsidRPr="00B138F3" w:rsidRDefault="00B753DA" w:rsidP="00376764">
            <w:pPr>
              <w:widowControl w:val="0"/>
              <w:ind w:right="-7"/>
              <w:jc w:val="center"/>
              <w:rPr>
                <w:rFonts w:ascii="GHEA Grapalat" w:hAnsi="GHEA Grapalat"/>
                <w:sz w:val="16"/>
                <w:szCs w:val="16"/>
              </w:rPr>
            </w:pPr>
          </w:p>
        </w:tc>
        <w:tc>
          <w:tcPr>
            <w:tcW w:w="869" w:type="dxa"/>
            <w:vAlign w:val="center"/>
          </w:tcPr>
          <w:p w14:paraId="3C068920" w14:textId="7CDC3F42" w:rsidR="00B753DA" w:rsidRPr="00B138F3" w:rsidRDefault="00B753DA" w:rsidP="00376764">
            <w:pPr>
              <w:widowControl w:val="0"/>
              <w:ind w:right="-7"/>
              <w:jc w:val="center"/>
              <w:rPr>
                <w:rFonts w:ascii="GHEA Grapalat" w:hAnsi="GHEA Grapalat"/>
                <w:sz w:val="16"/>
                <w:szCs w:val="16"/>
              </w:rPr>
            </w:pPr>
          </w:p>
        </w:tc>
        <w:tc>
          <w:tcPr>
            <w:tcW w:w="828" w:type="dxa"/>
            <w:vAlign w:val="center"/>
          </w:tcPr>
          <w:p w14:paraId="61C75735" w14:textId="499F3C61" w:rsidR="00B753DA" w:rsidRPr="00B138F3" w:rsidRDefault="00B753DA" w:rsidP="00376764">
            <w:pPr>
              <w:widowControl w:val="0"/>
              <w:ind w:right="-7"/>
              <w:jc w:val="center"/>
              <w:rPr>
                <w:rFonts w:ascii="GHEA Grapalat" w:hAnsi="GHEA Grapalat"/>
                <w:sz w:val="16"/>
                <w:szCs w:val="16"/>
              </w:rPr>
            </w:pPr>
          </w:p>
        </w:tc>
        <w:tc>
          <w:tcPr>
            <w:tcW w:w="725" w:type="dxa"/>
            <w:vAlign w:val="center"/>
          </w:tcPr>
          <w:p w14:paraId="3769759B" w14:textId="77777777" w:rsidR="00B753DA" w:rsidRPr="00B138F3" w:rsidRDefault="00B753DA" w:rsidP="0037676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FD3723" w:rsidRPr="00B138F3" w14:paraId="043BCC41" w14:textId="77777777" w:rsidTr="00FD3723">
        <w:trPr>
          <w:gridAfter w:val="1"/>
          <w:wAfter w:w="11" w:type="dxa"/>
          <w:trHeight w:val="404"/>
          <w:jc w:val="center"/>
        </w:trPr>
        <w:tc>
          <w:tcPr>
            <w:tcW w:w="1547" w:type="dxa"/>
            <w:vAlign w:val="center"/>
          </w:tcPr>
          <w:p w14:paraId="76CD0D15" w14:textId="4476B80A" w:rsidR="00FD3723" w:rsidRPr="00B138F3" w:rsidRDefault="00FD3723" w:rsidP="00FD3723">
            <w:pPr>
              <w:widowControl w:val="0"/>
              <w:jc w:val="center"/>
              <w:rPr>
                <w:rFonts w:ascii="GHEA Grapalat" w:hAnsi="GHEA Grapalat"/>
                <w:sz w:val="16"/>
                <w:szCs w:val="16"/>
              </w:rPr>
            </w:pPr>
            <w:r w:rsidRPr="00BF1E08">
              <w:rPr>
                <w:rFonts w:ascii="GHEA Grapalat" w:hAnsi="GHEA Grapalat" w:cs="Calibri"/>
                <w:sz w:val="20"/>
                <w:szCs w:val="20"/>
              </w:rPr>
              <w:t>1</w:t>
            </w:r>
          </w:p>
        </w:tc>
        <w:tc>
          <w:tcPr>
            <w:tcW w:w="1520" w:type="dxa"/>
            <w:vAlign w:val="center"/>
          </w:tcPr>
          <w:p w14:paraId="337BD40B" w14:textId="3E0A329B" w:rsidR="00FD3723" w:rsidRPr="00B138F3" w:rsidRDefault="00FD3723" w:rsidP="00FD3723">
            <w:pPr>
              <w:widowControl w:val="0"/>
              <w:jc w:val="center"/>
              <w:rPr>
                <w:rFonts w:ascii="GHEA Grapalat" w:hAnsi="GHEA Grapalat"/>
                <w:sz w:val="16"/>
                <w:szCs w:val="16"/>
              </w:rPr>
            </w:pPr>
            <w:r>
              <w:rPr>
                <w:rFonts w:ascii="GHEA Grapalat" w:hAnsi="GHEA Grapalat" w:cs="Calibri"/>
                <w:color w:val="000000"/>
                <w:sz w:val="18"/>
                <w:szCs w:val="18"/>
              </w:rPr>
              <w:t>33651268/2</w:t>
            </w:r>
          </w:p>
        </w:tc>
        <w:tc>
          <w:tcPr>
            <w:tcW w:w="2995" w:type="dxa"/>
            <w:vAlign w:val="center"/>
          </w:tcPr>
          <w:p w14:paraId="58E601A0" w14:textId="6617604B" w:rsidR="00FD3723" w:rsidRDefault="00FD3723" w:rsidP="00FD3723">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308275C0" w14:textId="0AD9426D" w:rsidR="00FD3723" w:rsidRPr="00DA609D" w:rsidRDefault="00FD3723" w:rsidP="00FD3723">
            <w:pPr>
              <w:widowControl w:val="0"/>
              <w:rPr>
                <w:rFonts w:ascii="GHEA Grapalat" w:hAnsi="GHEA Grapalat"/>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787" w:type="dxa"/>
            <w:vAlign w:val="center"/>
          </w:tcPr>
          <w:p w14:paraId="558EE109" w14:textId="291CAE67"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655C07B6" w14:textId="4C5B72BE"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6B4DCE3E"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22EE1DF5"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23FFF62E"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2D9402B3"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22386B84"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69815C4D"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22BEDC67"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0F1A1A83" w:rsidR="00FD3723" w:rsidRPr="00B138F3" w:rsidRDefault="00FD3723" w:rsidP="00FD3723">
            <w:pPr>
              <w:widowControl w:val="0"/>
              <w:jc w:val="center"/>
              <w:rPr>
                <w:rFonts w:ascii="GHEA Grapalat" w:hAnsi="GHEA Grapalat"/>
                <w:b/>
                <w:sz w:val="16"/>
                <w:szCs w:val="16"/>
              </w:rPr>
            </w:pPr>
            <w:r w:rsidRPr="00B138F3">
              <w:rPr>
                <w:rFonts w:ascii="GHEA Grapalat" w:hAnsi="GHEA Grapalat"/>
                <w:sz w:val="16"/>
                <w:szCs w:val="16"/>
              </w:rPr>
              <w:t>... %</w:t>
            </w:r>
          </w:p>
        </w:tc>
      </w:tr>
      <w:tr w:rsidR="00FD3723" w:rsidRPr="00B138F3" w14:paraId="13E2B6FF" w14:textId="77777777" w:rsidTr="00FD3723">
        <w:trPr>
          <w:gridAfter w:val="1"/>
          <w:wAfter w:w="11" w:type="dxa"/>
          <w:trHeight w:val="404"/>
          <w:jc w:val="center"/>
        </w:trPr>
        <w:tc>
          <w:tcPr>
            <w:tcW w:w="1547" w:type="dxa"/>
            <w:vAlign w:val="center"/>
          </w:tcPr>
          <w:p w14:paraId="322719DE" w14:textId="28443B14" w:rsidR="00FD3723" w:rsidRPr="00BF1E08" w:rsidRDefault="00FD3723" w:rsidP="00FD3723">
            <w:pPr>
              <w:widowControl w:val="0"/>
              <w:jc w:val="center"/>
              <w:rPr>
                <w:rFonts w:ascii="GHEA Grapalat" w:hAnsi="GHEA Grapalat" w:cs="Calibri"/>
                <w:sz w:val="20"/>
                <w:szCs w:val="20"/>
              </w:rPr>
            </w:pPr>
            <w:r>
              <w:rPr>
                <w:rFonts w:ascii="GHEA Grapalat" w:hAnsi="GHEA Grapalat" w:cs="Calibri"/>
                <w:sz w:val="20"/>
                <w:szCs w:val="20"/>
              </w:rPr>
              <w:t>2</w:t>
            </w:r>
          </w:p>
        </w:tc>
        <w:tc>
          <w:tcPr>
            <w:tcW w:w="1520" w:type="dxa"/>
            <w:vAlign w:val="center"/>
          </w:tcPr>
          <w:p w14:paraId="21182E9F" w14:textId="5C9B2EC7" w:rsidR="00FD3723" w:rsidRPr="00057676" w:rsidRDefault="00FD3723" w:rsidP="00FD3723">
            <w:pPr>
              <w:widowControl w:val="0"/>
              <w:jc w:val="center"/>
              <w:rPr>
                <w:rFonts w:ascii="GHEA Grapalat" w:hAnsi="GHEA Grapalat" w:cs="Calibri"/>
                <w:sz w:val="18"/>
                <w:szCs w:val="18"/>
              </w:rPr>
            </w:pPr>
            <w:r>
              <w:rPr>
                <w:rFonts w:ascii="GHEA Grapalat" w:hAnsi="GHEA Grapalat" w:cs="Calibri"/>
                <w:color w:val="000000"/>
                <w:sz w:val="18"/>
                <w:szCs w:val="18"/>
              </w:rPr>
              <w:t>33651268/3</w:t>
            </w:r>
          </w:p>
        </w:tc>
        <w:tc>
          <w:tcPr>
            <w:tcW w:w="2995" w:type="dxa"/>
            <w:vAlign w:val="center"/>
          </w:tcPr>
          <w:p w14:paraId="5A0A96CE" w14:textId="77777777" w:rsidR="00FD3723" w:rsidRDefault="00FD3723" w:rsidP="00FD3723">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37C13C7D" w14:textId="5F539666" w:rsidR="00FD3723" w:rsidRDefault="00FD3723" w:rsidP="00FD3723">
            <w:pPr>
              <w:rPr>
                <w:rFonts w:cs="Calibri"/>
                <w:color w:val="000000"/>
                <w:sz w:val="20"/>
                <w:szCs w:val="20"/>
                <w:lang w:val="hy-AM"/>
              </w:rPr>
            </w:pPr>
            <w:r>
              <w:rPr>
                <w:rFonts w:cs="Calibri"/>
                <w:color w:val="000000"/>
                <w:sz w:val="20"/>
                <w:szCs w:val="20"/>
              </w:rPr>
              <w:t>/</w:t>
            </w:r>
            <w:r w:rsidRPr="00442954">
              <w:rPr>
                <w:rFonts w:cs="Calibri"/>
                <w:color w:val="000000"/>
                <w:sz w:val="20"/>
                <w:lang w:val="hy-AM"/>
              </w:rPr>
              <w:t>для детей</w:t>
            </w:r>
            <w:r>
              <w:rPr>
                <w:rFonts w:cs="Calibri"/>
                <w:color w:val="000000"/>
                <w:sz w:val="20"/>
              </w:rPr>
              <w:t>/</w:t>
            </w:r>
          </w:p>
        </w:tc>
        <w:tc>
          <w:tcPr>
            <w:tcW w:w="787" w:type="dxa"/>
            <w:vAlign w:val="center"/>
          </w:tcPr>
          <w:p w14:paraId="0B3A6021" w14:textId="7CC70773"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606" w:type="dxa"/>
            <w:vAlign w:val="center"/>
          </w:tcPr>
          <w:p w14:paraId="598687DC" w14:textId="7A75C255"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1916F3C4" w14:textId="12AD24F4"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20926ED0" w14:textId="176F51AD"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2CB1D56A" w14:textId="249D13B2"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3D5511A9" w14:textId="39094FD5"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0393452F" w14:textId="354872C0"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43D1C5CF" w14:textId="3766F775"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619E76B5" w14:textId="043016D4"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173CD5CC" w14:textId="43E875E4"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06BA75EF" w:rsidR="0012143F" w:rsidRDefault="0012143F" w:rsidP="002A71B7">
      <w:pPr>
        <w:widowControl w:val="0"/>
        <w:spacing w:after="160"/>
        <w:ind w:left="-142" w:firstLine="142"/>
        <w:jc w:val="center"/>
        <w:rPr>
          <w:rFonts w:ascii="GHEA Grapalat" w:hAnsi="GHEA Grapalat" w:cs="Sylfaen"/>
          <w:b/>
        </w:rPr>
      </w:pPr>
    </w:p>
    <w:p w14:paraId="3A4B0E97" w14:textId="2F75A61A" w:rsidR="00426919" w:rsidRDefault="00426919">
      <w:pPr>
        <w:rPr>
          <w:rFonts w:ascii="GHEA Grapalat" w:hAnsi="GHEA Grapalat" w:cs="Sylfaen"/>
          <w:b/>
        </w:rPr>
      </w:pPr>
      <w:r>
        <w:rPr>
          <w:rFonts w:ascii="GHEA Grapalat" w:hAnsi="GHEA Grapalat" w:cs="Sylfaen"/>
          <w:b/>
        </w:rPr>
        <w:br w:type="page"/>
      </w:r>
    </w:p>
    <w:p w14:paraId="6EEF69F7" w14:textId="77777777" w:rsidR="00426919" w:rsidRPr="00BA20A0" w:rsidRDefault="00426919" w:rsidP="00426919">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71C11CA4" w14:textId="77777777" w:rsidR="00426919" w:rsidRPr="00BA20A0" w:rsidRDefault="00426919" w:rsidP="00426919">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1874BFC8" w14:textId="77777777" w:rsidR="00426919" w:rsidRPr="00BA20A0" w:rsidRDefault="00426919" w:rsidP="00426919">
      <w:pPr>
        <w:jc w:val="center"/>
        <w:rPr>
          <w:rFonts w:ascii="GHEA Grapalat" w:hAnsi="GHEA Grapalat" w:cs="GHEA Grapalat"/>
        </w:rPr>
      </w:pPr>
    </w:p>
    <w:p w14:paraId="51EE2D67" w14:textId="77777777" w:rsidR="00426919" w:rsidRPr="00BA20A0" w:rsidRDefault="00426919" w:rsidP="00426919">
      <w:pPr>
        <w:jc w:val="center"/>
        <w:rPr>
          <w:rFonts w:ascii="GHEA Grapalat" w:hAnsi="GHEA Grapalat" w:cs="GHEA Grapalat"/>
        </w:rPr>
      </w:pPr>
      <w:r w:rsidRPr="00BA20A0">
        <w:rPr>
          <w:rFonts w:ascii="GHEA Grapalat" w:hAnsi="GHEA Grapalat" w:cs="GHEA Grapalat"/>
        </w:rPr>
        <w:t>УВЕДОМЛЕНИЕ</w:t>
      </w:r>
    </w:p>
    <w:p w14:paraId="3950A8C7" w14:textId="77777777" w:rsidR="00426919" w:rsidRPr="00BA20A0" w:rsidRDefault="00426919" w:rsidP="00426919">
      <w:pPr>
        <w:jc w:val="center"/>
        <w:rPr>
          <w:rFonts w:ascii="GHEA Grapalat" w:hAnsi="GHEA Grapalat" w:cs="GHEA Grapalat"/>
          <w:lang w:val="hy-AM"/>
        </w:rPr>
      </w:pPr>
    </w:p>
    <w:p w14:paraId="6667A465" w14:textId="77777777" w:rsidR="00426919" w:rsidRPr="00BA20A0" w:rsidRDefault="00426919" w:rsidP="00426919">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311AA92F" w14:textId="77777777" w:rsidR="00426919" w:rsidRPr="00BA20A0" w:rsidRDefault="00426919" w:rsidP="00426919">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66D93887" w14:textId="77777777" w:rsidR="00426919" w:rsidRPr="00BA20A0" w:rsidRDefault="00426919" w:rsidP="00426919">
      <w:pPr>
        <w:rPr>
          <w:rFonts w:ascii="GHEA Grapalat" w:hAnsi="GHEA Grapalat"/>
          <w:vertAlign w:val="superscript"/>
          <w:lang w:val="es-ES"/>
        </w:rPr>
      </w:pPr>
    </w:p>
    <w:p w14:paraId="365A85AF" w14:textId="77777777" w:rsidR="00426919" w:rsidRPr="00BA20A0" w:rsidRDefault="00426919" w:rsidP="00426919">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9C760F7" w14:textId="77777777" w:rsidR="00426919" w:rsidRPr="00BA20A0" w:rsidRDefault="00426919" w:rsidP="00426919">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0DFCE22" w14:textId="77777777" w:rsidR="00426919" w:rsidRPr="00BA20A0" w:rsidRDefault="00426919" w:rsidP="00426919">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24F39F22" w14:textId="77777777" w:rsidR="00426919" w:rsidRPr="00BA20A0" w:rsidRDefault="00426919" w:rsidP="00426919">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12C9858" w14:textId="77777777" w:rsidR="00426919" w:rsidRPr="00BA20A0" w:rsidRDefault="00426919" w:rsidP="00426919">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16DD47C4" w14:textId="77777777" w:rsidR="00426919" w:rsidRPr="00BA20A0" w:rsidRDefault="00426919" w:rsidP="00426919">
      <w:pPr>
        <w:rPr>
          <w:rFonts w:ascii="GHEA Grapalat" w:hAnsi="GHEA Grapalat" w:cs="Sylfaen"/>
          <w:sz w:val="20"/>
          <w:szCs w:val="20"/>
          <w:lang w:val="es-ES"/>
        </w:rPr>
      </w:pPr>
    </w:p>
    <w:p w14:paraId="4216F997" w14:textId="77777777" w:rsidR="00426919" w:rsidRPr="00BA20A0" w:rsidRDefault="00426919" w:rsidP="00426919">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0671EDB6" w14:textId="77777777" w:rsidR="00426919" w:rsidRPr="00BA20A0" w:rsidRDefault="00426919" w:rsidP="00426919">
      <w:pPr>
        <w:jc w:val="center"/>
        <w:rPr>
          <w:rFonts w:ascii="GHEA Grapalat" w:hAnsi="GHEA Grapalat" w:cs="GHEA Grapalat"/>
          <w:lang w:val="es-ES"/>
        </w:rPr>
      </w:pPr>
    </w:p>
    <w:p w14:paraId="5BB924CD" w14:textId="77777777" w:rsidR="00426919" w:rsidRPr="00BA20A0" w:rsidRDefault="00426919" w:rsidP="00426919">
      <w:pPr>
        <w:jc w:val="center"/>
        <w:rPr>
          <w:rFonts w:ascii="GHEA Grapalat" w:hAnsi="GHEA Grapalat" w:cs="Sylfaen"/>
          <w:b/>
          <w:lang w:val="es-ES"/>
        </w:rPr>
      </w:pPr>
    </w:p>
    <w:p w14:paraId="68C5A376" w14:textId="77777777" w:rsidR="00426919" w:rsidRPr="00BA20A0" w:rsidRDefault="00426919" w:rsidP="00426919">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011CE1A7" w14:textId="77777777" w:rsidR="00426919" w:rsidRPr="00BA20A0" w:rsidRDefault="00426919" w:rsidP="00426919">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4C0979D7" w14:textId="77777777" w:rsidR="00426919" w:rsidRPr="00BA20A0" w:rsidRDefault="00426919" w:rsidP="00426919">
      <w:pPr>
        <w:jc w:val="right"/>
        <w:rPr>
          <w:rFonts w:ascii="GHEA Grapalat" w:hAnsi="GHEA Grapalat"/>
          <w:sz w:val="20"/>
          <w:lang w:val="hy-AM"/>
        </w:rPr>
      </w:pPr>
      <w:r w:rsidRPr="00BA20A0">
        <w:rPr>
          <w:rFonts w:ascii="GHEA Grapalat" w:hAnsi="GHEA Grapalat"/>
          <w:sz w:val="20"/>
          <w:lang w:val="hy-AM"/>
        </w:rPr>
        <w:t xml:space="preserve">    </w:t>
      </w:r>
    </w:p>
    <w:p w14:paraId="22941376" w14:textId="77777777" w:rsidR="00426919" w:rsidRPr="00BA20A0" w:rsidRDefault="00426919" w:rsidP="00426919">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25BB5974" w14:textId="77777777" w:rsidR="00426919" w:rsidRPr="00BA20A0" w:rsidRDefault="00426919" w:rsidP="00426919">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1F638AD6" w14:textId="77777777" w:rsidR="00426919" w:rsidRPr="00BA20A0" w:rsidRDefault="00426919" w:rsidP="00426919">
      <w:pPr>
        <w:jc w:val="center"/>
        <w:rPr>
          <w:rFonts w:ascii="GHEA Grapalat" w:hAnsi="GHEA Grapalat" w:cs="Sylfaen"/>
          <w:sz w:val="16"/>
          <w:szCs w:val="16"/>
          <w:lang w:val="es-ES"/>
        </w:rPr>
      </w:pPr>
    </w:p>
    <w:p w14:paraId="48D20976" w14:textId="77777777" w:rsidR="00426919" w:rsidRPr="00BA20A0" w:rsidRDefault="00426919" w:rsidP="00426919">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3CC1C5EA" w14:textId="77777777" w:rsidR="00426919" w:rsidRPr="00C60645" w:rsidRDefault="00426919" w:rsidP="00426919">
      <w:pPr>
        <w:jc w:val="center"/>
        <w:rPr>
          <w:ins w:id="10" w:author="Inesa Kocharyan" w:date="2025-02-19T10:39:00Z"/>
          <w:rFonts w:ascii="GHEA Grapalat" w:hAnsi="GHEA Grapalat" w:cs="Sylfaen"/>
          <w:b/>
          <w:lang w:val="es-ES"/>
        </w:rPr>
      </w:pPr>
    </w:p>
    <w:p w14:paraId="70D277DF" w14:textId="77777777" w:rsidR="00426919" w:rsidRPr="00B138F3" w:rsidRDefault="00426919" w:rsidP="00426919">
      <w:pPr>
        <w:widowControl w:val="0"/>
        <w:spacing w:after="160"/>
        <w:ind w:left="-142" w:firstLine="142"/>
        <w:jc w:val="center"/>
        <w:rPr>
          <w:rFonts w:ascii="GHEA Grapalat" w:hAnsi="GHEA Grapalat" w:cs="Sylfaen"/>
          <w:b/>
        </w:rPr>
      </w:pPr>
    </w:p>
    <w:p w14:paraId="4F71EE30" w14:textId="77777777" w:rsidR="0012143F" w:rsidRDefault="0012143F">
      <w:pPr>
        <w:rPr>
          <w:rFonts w:ascii="GHEA Grapalat" w:hAnsi="GHEA Grapalat" w:cs="Sylfaen"/>
          <w:b/>
        </w:rPr>
      </w:pPr>
    </w:p>
    <w:sectPr w:rsidR="0012143F"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42861" w14:textId="77777777" w:rsidR="00376764" w:rsidRDefault="00376764">
      <w:r>
        <w:separator/>
      </w:r>
    </w:p>
  </w:endnote>
  <w:endnote w:type="continuationSeparator" w:id="0">
    <w:p w14:paraId="671246CF" w14:textId="77777777" w:rsidR="00376764" w:rsidRDefault="0037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607" w:usb1="00000000" w:usb2="00000000" w:usb3="00000000" w:csb0="00000087"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376764" w:rsidRPr="00C861E9" w:rsidRDefault="003767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DED1C" w14:textId="77777777" w:rsidR="00376764" w:rsidRDefault="00376764">
      <w:r>
        <w:separator/>
      </w:r>
    </w:p>
  </w:footnote>
  <w:footnote w:type="continuationSeparator" w:id="0">
    <w:p w14:paraId="47E5CB6F" w14:textId="77777777" w:rsidR="00376764" w:rsidRDefault="00376764">
      <w:r>
        <w:continuationSeparator/>
      </w:r>
    </w:p>
  </w:footnote>
  <w:footnote w:id="1">
    <w:p w14:paraId="710F4D19" w14:textId="77777777" w:rsidR="00495A85" w:rsidRPr="005D5092" w:rsidRDefault="00495A85" w:rsidP="00495A85">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30D9F08" w14:textId="77777777" w:rsidR="00495A85" w:rsidRPr="0034222E" w:rsidDel="00932115" w:rsidRDefault="00495A85" w:rsidP="00495A85">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2">
    <w:p w14:paraId="0A79B9F3" w14:textId="77777777" w:rsidR="00376764" w:rsidRDefault="00376764"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376764" w:rsidRDefault="00376764"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43DE7C90" w14:textId="77777777" w:rsidR="00376764" w:rsidRPr="002C2499" w:rsidRDefault="00376764" w:rsidP="00830BA2">
      <w:pPr>
        <w:pStyle w:val="FootnoteText"/>
        <w:jc w:val="both"/>
      </w:pPr>
    </w:p>
    <w:p w14:paraId="495D6E16" w14:textId="77777777" w:rsidR="00376764" w:rsidRPr="000811C1" w:rsidRDefault="00376764" w:rsidP="00830BA2">
      <w:pPr>
        <w:pStyle w:val="FootnoteText"/>
        <w:rPr>
          <w:rFonts w:asciiTheme="minorHAnsi" w:hAnsiTheme="minorHAnsi"/>
        </w:rPr>
      </w:pPr>
    </w:p>
  </w:footnote>
  <w:footnote w:id="3">
    <w:p w14:paraId="2B5DAFBE" w14:textId="77777777" w:rsidR="003E235C" w:rsidRPr="008842CE" w:rsidRDefault="003E235C" w:rsidP="003E235C">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42BD2AE" w14:textId="77777777" w:rsidR="003E235C" w:rsidRPr="000811C1" w:rsidRDefault="003E235C" w:rsidP="003E235C">
      <w:pPr>
        <w:pStyle w:val="FootnoteText"/>
        <w:rPr>
          <w:lang w:val="af-ZA"/>
        </w:rPr>
      </w:pPr>
    </w:p>
  </w:footnote>
  <w:footnote w:id="4">
    <w:p w14:paraId="10986F99" w14:textId="77777777" w:rsidR="00376764" w:rsidRPr="00E72E35" w:rsidRDefault="00376764">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5">
    <w:p w14:paraId="42FDEFB6" w14:textId="77777777" w:rsidR="00376764" w:rsidRPr="00816F7D" w:rsidRDefault="00376764"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376764" w:rsidRPr="00DA04BC" w:rsidRDefault="00376764"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376764" w:rsidRPr="00DA04BC" w:rsidRDefault="00376764" w:rsidP="00DA04BC">
      <w:pPr>
        <w:jc w:val="both"/>
        <w:rPr>
          <w:rFonts w:ascii="Sylfaen" w:hAnsi="Sylfaen"/>
          <w:i/>
          <w:sz w:val="16"/>
          <w:szCs w:val="16"/>
        </w:rPr>
      </w:pPr>
    </w:p>
  </w:footnote>
  <w:footnote w:id="6">
    <w:p w14:paraId="2BB8C252" w14:textId="77777777" w:rsidR="00376764" w:rsidRPr="00967242" w:rsidRDefault="00376764"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376764" w:rsidRPr="00D3436F" w:rsidRDefault="00376764">
      <w:pPr>
        <w:pStyle w:val="FootnoteText"/>
        <w:rPr>
          <w:lang w:val="es-ES"/>
        </w:rPr>
      </w:pPr>
    </w:p>
  </w:footnote>
  <w:footnote w:id="7">
    <w:p w14:paraId="54852657" w14:textId="77777777" w:rsidR="00376764" w:rsidRPr="00217344" w:rsidRDefault="00376764"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14:paraId="2408A619" w14:textId="77777777" w:rsidR="00376764" w:rsidRPr="008842CE" w:rsidRDefault="00376764" w:rsidP="003D2FE2">
      <w:pPr>
        <w:pStyle w:val="FootnoteText"/>
        <w:jc w:val="both"/>
      </w:pPr>
    </w:p>
  </w:footnote>
  <w:footnote w:id="9">
    <w:p w14:paraId="1987D990" w14:textId="77777777" w:rsidR="00FD3723" w:rsidRPr="00D3436F" w:rsidRDefault="00FD3723" w:rsidP="00FD3723">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4DEFB906" w14:textId="5E85C78D" w:rsidR="00376764" w:rsidRPr="00E861BF" w:rsidRDefault="00376764" w:rsidP="008F3B5F">
      <w:pPr>
        <w:pStyle w:val="FootnoteText"/>
        <w:widowControl w:val="0"/>
        <w:jc w:val="both"/>
        <w:rPr>
          <w:rFonts w:ascii="GHEA Grapalat" w:hAnsi="GHEA Grapalat"/>
          <w:i/>
        </w:rPr>
      </w:pPr>
    </w:p>
  </w:footnote>
  <w:footnote w:id="11">
    <w:p w14:paraId="42C97F8A" w14:textId="77777777" w:rsidR="00376764" w:rsidRDefault="00376764"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376764" w:rsidRPr="008842CE" w:rsidRDefault="00376764" w:rsidP="008F3B5F">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14:paraId="63622ACD" w14:textId="77777777" w:rsidR="00376764" w:rsidRPr="008842CE" w:rsidRDefault="00376764"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484349426">
    <w:abstractNumId w:val="23"/>
  </w:num>
  <w:num w:numId="2" w16cid:durableId="924193096">
    <w:abstractNumId w:val="10"/>
  </w:num>
  <w:num w:numId="3" w16cid:durableId="283536908">
    <w:abstractNumId w:val="22"/>
  </w:num>
  <w:num w:numId="4" w16cid:durableId="698551572">
    <w:abstractNumId w:val="16"/>
  </w:num>
  <w:num w:numId="5" w16cid:durableId="768083762">
    <w:abstractNumId w:val="28"/>
  </w:num>
  <w:num w:numId="6" w16cid:durableId="1335180674">
    <w:abstractNumId w:val="23"/>
    <w:lvlOverride w:ilvl="0">
      <w:startOverride w:val="1"/>
    </w:lvlOverride>
    <w:lvlOverride w:ilvl="1"/>
    <w:lvlOverride w:ilvl="2"/>
    <w:lvlOverride w:ilvl="3"/>
    <w:lvlOverride w:ilvl="4"/>
    <w:lvlOverride w:ilvl="5"/>
    <w:lvlOverride w:ilvl="6"/>
    <w:lvlOverride w:ilvl="7"/>
    <w:lvlOverride w:ilvl="8"/>
  </w:num>
  <w:num w:numId="7" w16cid:durableId="20292109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76579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0717907">
    <w:abstractNumId w:val="18"/>
  </w:num>
  <w:num w:numId="10" w16cid:durableId="1897474268">
    <w:abstractNumId w:val="5"/>
  </w:num>
  <w:num w:numId="11" w16cid:durableId="879172802">
    <w:abstractNumId w:val="8"/>
  </w:num>
  <w:num w:numId="12" w16cid:durableId="943658430">
    <w:abstractNumId w:val="32"/>
  </w:num>
  <w:num w:numId="13" w16cid:durableId="1510486610">
    <w:abstractNumId w:val="30"/>
  </w:num>
  <w:num w:numId="14" w16cid:durableId="1458530824">
    <w:abstractNumId w:val="13"/>
  </w:num>
  <w:num w:numId="15" w16cid:durableId="665090334">
    <w:abstractNumId w:val="31"/>
  </w:num>
  <w:num w:numId="16" w16cid:durableId="626199056">
    <w:abstractNumId w:val="15"/>
  </w:num>
  <w:num w:numId="17" w16cid:durableId="697437075">
    <w:abstractNumId w:val="6"/>
  </w:num>
  <w:num w:numId="18" w16cid:durableId="1823228441">
    <w:abstractNumId w:val="1"/>
  </w:num>
  <w:num w:numId="19" w16cid:durableId="1449277005">
    <w:abstractNumId w:val="17"/>
  </w:num>
  <w:num w:numId="20" w16cid:durableId="1002439940">
    <w:abstractNumId w:val="17"/>
  </w:num>
  <w:num w:numId="21" w16cid:durableId="9048806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2040354">
    <w:abstractNumId w:val="24"/>
  </w:num>
  <w:num w:numId="23" w16cid:durableId="983390612">
    <w:abstractNumId w:val="7"/>
  </w:num>
  <w:num w:numId="24" w16cid:durableId="192504353">
    <w:abstractNumId w:val="21"/>
  </w:num>
  <w:num w:numId="25" w16cid:durableId="1581789744">
    <w:abstractNumId w:val="11"/>
  </w:num>
  <w:num w:numId="26" w16cid:durableId="1611547913">
    <w:abstractNumId w:val="4"/>
  </w:num>
  <w:num w:numId="27" w16cid:durableId="1249926792">
    <w:abstractNumId w:val="3"/>
  </w:num>
  <w:num w:numId="28" w16cid:durableId="293753536">
    <w:abstractNumId w:val="0"/>
  </w:num>
  <w:num w:numId="29" w16cid:durableId="132135377">
    <w:abstractNumId w:val="9"/>
  </w:num>
  <w:num w:numId="30" w16cid:durableId="1942639000">
    <w:abstractNumId w:val="29"/>
  </w:num>
  <w:num w:numId="31" w16cid:durableId="1314063857">
    <w:abstractNumId w:val="26"/>
  </w:num>
  <w:num w:numId="32" w16cid:durableId="1816490093">
    <w:abstractNumId w:val="27"/>
  </w:num>
  <w:num w:numId="33" w16cid:durableId="777918017">
    <w:abstractNumId w:val="14"/>
  </w:num>
  <w:num w:numId="34" w16cid:durableId="1895116406">
    <w:abstractNumId w:val="20"/>
  </w:num>
  <w:num w:numId="35" w16cid:durableId="2037153495">
    <w:abstractNumId w:val="19"/>
  </w:num>
  <w:num w:numId="36" w16cid:durableId="602147538">
    <w:abstractNumId w:val="25"/>
  </w:num>
  <w:num w:numId="37" w16cid:durableId="738677072">
    <w:abstractNumId w:val="12"/>
  </w:num>
  <w:num w:numId="38" w16cid:durableId="1352688080">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81921"/>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8F"/>
    <w:rsid w:val="000365AC"/>
    <w:rsid w:val="00036813"/>
    <w:rsid w:val="00037A8D"/>
    <w:rsid w:val="00037DDE"/>
    <w:rsid w:val="000408D8"/>
    <w:rsid w:val="00040F6C"/>
    <w:rsid w:val="0004149B"/>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563"/>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12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E7B53"/>
    <w:rsid w:val="000F04A8"/>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143F"/>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96900"/>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392"/>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764"/>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43F"/>
    <w:rsid w:val="003C78D9"/>
    <w:rsid w:val="003D0075"/>
    <w:rsid w:val="003D0E3C"/>
    <w:rsid w:val="003D14E9"/>
    <w:rsid w:val="003D1CF4"/>
    <w:rsid w:val="003D2282"/>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35C"/>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48"/>
    <w:rsid w:val="0041739A"/>
    <w:rsid w:val="004175B6"/>
    <w:rsid w:val="00417E48"/>
    <w:rsid w:val="00417F33"/>
    <w:rsid w:val="00421AEB"/>
    <w:rsid w:val="00422009"/>
    <w:rsid w:val="00422802"/>
    <w:rsid w:val="004237F4"/>
    <w:rsid w:val="004250DA"/>
    <w:rsid w:val="00425BAB"/>
    <w:rsid w:val="004265CE"/>
    <w:rsid w:val="00426919"/>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5A85"/>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0C13"/>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1F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5B1"/>
    <w:rsid w:val="005D07B2"/>
    <w:rsid w:val="005D0BF1"/>
    <w:rsid w:val="005D0D93"/>
    <w:rsid w:val="005D10C6"/>
    <w:rsid w:val="005D11E0"/>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335F"/>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0314"/>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3EBC"/>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85D"/>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3F"/>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365"/>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6BEA"/>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65F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993"/>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3DA"/>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A79E4"/>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77D5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4F53"/>
    <w:rsid w:val="00CD51E6"/>
    <w:rsid w:val="00CD6B60"/>
    <w:rsid w:val="00CD7A4E"/>
    <w:rsid w:val="00CD7A4F"/>
    <w:rsid w:val="00CE0D95"/>
    <w:rsid w:val="00CE10B2"/>
    <w:rsid w:val="00CE1561"/>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154"/>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4C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855"/>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5782"/>
    <w:rsid w:val="00EF6526"/>
    <w:rsid w:val="00EF6AA2"/>
    <w:rsid w:val="00EF7868"/>
    <w:rsid w:val="00EF7F99"/>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049"/>
    <w:rsid w:val="00F125C4"/>
    <w:rsid w:val="00F12D9A"/>
    <w:rsid w:val="00F130E4"/>
    <w:rsid w:val="00F1389B"/>
    <w:rsid w:val="00F13FFF"/>
    <w:rsid w:val="00F141E2"/>
    <w:rsid w:val="00F154A2"/>
    <w:rsid w:val="00F15CED"/>
    <w:rsid w:val="00F15F72"/>
    <w:rsid w:val="00F1738A"/>
    <w:rsid w:val="00F17B6A"/>
    <w:rsid w:val="00F17E78"/>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723"/>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 w:type="character" w:customStyle="1" w:styleId="ezkurwreuab5ozgtqnkl">
    <w:name w:val="ezkurwreuab5ozgtqnkl"/>
    <w:basedOn w:val="DefaultParagraphFont"/>
    <w:rsid w:val="003E2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86</Pages>
  <Words>24069</Words>
  <Characters>137195</Characters>
  <Application>Microsoft Office Word</Application>
  <DocSecurity>0</DocSecurity>
  <Lines>1143</Lines>
  <Paragraphs>321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160943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62</cp:revision>
  <cp:lastPrinted>2018-02-16T07:12:00Z</cp:lastPrinted>
  <dcterms:created xsi:type="dcterms:W3CDTF">2024-02-14T10:29:00Z</dcterms:created>
  <dcterms:modified xsi:type="dcterms:W3CDTF">2025-07-11T09:29:00Z</dcterms:modified>
</cp:coreProperties>
</file>